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448" w:rsidRDefault="00465448" w:rsidP="00465448">
      <w:pPr>
        <w:spacing w:after="0" w:line="240" w:lineRule="auto"/>
        <w:jc w:val="center"/>
        <w:rPr>
          <w:rFonts w:eastAsia="Times New Roman" w:cstheme="minorHAnsi"/>
        </w:rPr>
      </w:pPr>
      <w:r>
        <w:rPr>
          <w:rFonts w:eastAsia="Times New Roman" w:cstheme="minorHAnsi"/>
        </w:rPr>
        <w:t>To His Coy Mistress</w:t>
      </w:r>
    </w:p>
    <w:p w:rsidR="00465448" w:rsidRDefault="00465448" w:rsidP="00B16814">
      <w:pPr>
        <w:spacing w:after="0" w:line="240" w:lineRule="auto"/>
        <w:rPr>
          <w:rFonts w:eastAsia="Times New Roman" w:cstheme="minorHAnsi"/>
        </w:rPr>
      </w:pPr>
    </w:p>
    <w:p w:rsidR="00B16814" w:rsidRPr="00465448" w:rsidRDefault="00B16814" w:rsidP="00B16814">
      <w:pPr>
        <w:spacing w:after="0" w:line="240" w:lineRule="auto"/>
        <w:rPr>
          <w:rFonts w:eastAsia="Times New Roman" w:cstheme="minorHAnsi"/>
        </w:rPr>
      </w:pPr>
      <w:r w:rsidRPr="00465448">
        <w:rPr>
          <w:rFonts w:eastAsia="Times New Roman" w:cstheme="minorHAnsi"/>
        </w:rPr>
        <w:t>1</w:t>
      </w:r>
      <w:r w:rsidR="00465448">
        <w:rPr>
          <w:rFonts w:eastAsia="Times New Roman" w:cstheme="minorHAnsi"/>
        </w:rPr>
        <w:tab/>
        <w:t xml:space="preserve">     </w:t>
      </w:r>
      <w:r w:rsidRPr="00465448">
        <w:rPr>
          <w:rFonts w:eastAsia="Times New Roman" w:cstheme="minorHAnsi"/>
        </w:rPr>
        <w:t>Had we but world enough, and time,</w:t>
      </w:r>
    </w:p>
    <w:p w:rsidR="00B16814" w:rsidRPr="00465448" w:rsidRDefault="00B16814" w:rsidP="00B16814">
      <w:pPr>
        <w:spacing w:after="0" w:line="240" w:lineRule="auto"/>
        <w:rPr>
          <w:rFonts w:eastAsia="Times New Roman" w:cstheme="minorHAnsi"/>
        </w:rPr>
      </w:pPr>
      <w:r w:rsidRPr="00465448">
        <w:rPr>
          <w:rFonts w:eastAsia="Times New Roman" w:cstheme="minorHAnsi"/>
        </w:rPr>
        <w:t>2</w:t>
      </w:r>
      <w:r w:rsidR="00465448">
        <w:rPr>
          <w:rFonts w:eastAsia="Times New Roman" w:cstheme="minorHAnsi"/>
        </w:rPr>
        <w:tab/>
      </w:r>
      <w:r w:rsidRPr="00465448">
        <w:rPr>
          <w:rFonts w:eastAsia="Times New Roman" w:cstheme="minorHAnsi"/>
        </w:rPr>
        <w:t>This coyness, lady, were no crime.</w:t>
      </w:r>
    </w:p>
    <w:p w:rsidR="00B16814" w:rsidRPr="00465448" w:rsidRDefault="00B16814" w:rsidP="00B16814">
      <w:pPr>
        <w:spacing w:after="0" w:line="240" w:lineRule="auto"/>
        <w:rPr>
          <w:rFonts w:eastAsia="Times New Roman" w:cstheme="minorHAnsi"/>
        </w:rPr>
      </w:pPr>
      <w:r w:rsidRPr="00465448">
        <w:rPr>
          <w:rFonts w:eastAsia="Times New Roman" w:cstheme="minorHAnsi"/>
        </w:rPr>
        <w:t>3</w:t>
      </w:r>
      <w:r w:rsidR="00465448">
        <w:rPr>
          <w:rFonts w:eastAsia="Times New Roman" w:cstheme="minorHAnsi"/>
        </w:rPr>
        <w:tab/>
      </w:r>
      <w:r w:rsidRPr="00465448">
        <w:rPr>
          <w:rFonts w:eastAsia="Times New Roman" w:cstheme="minorHAnsi"/>
        </w:rPr>
        <w:t>We would sit down</w:t>
      </w:r>
      <w:r w:rsidR="005B261B">
        <w:rPr>
          <w:rFonts w:eastAsia="Times New Roman" w:cstheme="minorHAnsi"/>
        </w:rPr>
        <w:t>,</w:t>
      </w:r>
      <w:r w:rsidRPr="00465448">
        <w:rPr>
          <w:rFonts w:eastAsia="Times New Roman" w:cstheme="minorHAnsi"/>
        </w:rPr>
        <w:t xml:space="preserve"> and think which way</w:t>
      </w:r>
    </w:p>
    <w:p w:rsidR="00B16814" w:rsidRPr="00465448" w:rsidRDefault="00B16814" w:rsidP="00B16814">
      <w:pPr>
        <w:spacing w:after="0" w:line="240" w:lineRule="auto"/>
        <w:rPr>
          <w:rFonts w:eastAsia="Times New Roman" w:cstheme="minorHAnsi"/>
        </w:rPr>
      </w:pPr>
      <w:r w:rsidRPr="00465448">
        <w:rPr>
          <w:rFonts w:eastAsia="Times New Roman" w:cstheme="minorHAnsi"/>
        </w:rPr>
        <w:t>4</w:t>
      </w:r>
      <w:r w:rsidR="00465448">
        <w:rPr>
          <w:rFonts w:eastAsia="Times New Roman" w:cstheme="minorHAnsi"/>
        </w:rPr>
        <w:tab/>
      </w:r>
      <w:r w:rsidRPr="00465448">
        <w:rPr>
          <w:rFonts w:eastAsia="Times New Roman" w:cstheme="minorHAnsi"/>
        </w:rPr>
        <w:t>To walk, and pass our long love's day</w:t>
      </w:r>
      <w:r w:rsidR="005B261B">
        <w:rPr>
          <w:rFonts w:eastAsia="Times New Roman" w:cstheme="minorHAnsi"/>
        </w:rPr>
        <w:t>.</w:t>
      </w:r>
    </w:p>
    <w:p w:rsidR="00B16814" w:rsidRPr="00465448" w:rsidRDefault="00B16814" w:rsidP="00B16814">
      <w:pPr>
        <w:spacing w:after="0" w:line="240" w:lineRule="auto"/>
        <w:rPr>
          <w:rFonts w:eastAsia="Times New Roman" w:cstheme="minorHAnsi"/>
        </w:rPr>
      </w:pPr>
      <w:r w:rsidRPr="00465448">
        <w:rPr>
          <w:rFonts w:eastAsia="Times New Roman" w:cstheme="minorHAnsi"/>
        </w:rPr>
        <w:t>5</w:t>
      </w:r>
      <w:r w:rsidR="00465448">
        <w:rPr>
          <w:rFonts w:eastAsia="Times New Roman" w:cstheme="minorHAnsi"/>
        </w:rPr>
        <w:tab/>
      </w:r>
      <w:r w:rsidRPr="00465448">
        <w:rPr>
          <w:rFonts w:eastAsia="Times New Roman" w:cstheme="minorHAnsi"/>
        </w:rPr>
        <w:t>Thou by the Indian Ganges' side</w:t>
      </w:r>
    </w:p>
    <w:p w:rsidR="00B16814" w:rsidRPr="00465448" w:rsidRDefault="00B16814" w:rsidP="00B16814">
      <w:pPr>
        <w:spacing w:after="0" w:line="240" w:lineRule="auto"/>
        <w:rPr>
          <w:rFonts w:eastAsia="Times New Roman" w:cstheme="minorHAnsi"/>
        </w:rPr>
      </w:pPr>
      <w:r w:rsidRPr="00465448">
        <w:rPr>
          <w:rFonts w:eastAsia="Times New Roman" w:cstheme="minorHAnsi"/>
        </w:rPr>
        <w:t>6</w:t>
      </w:r>
      <w:r w:rsidR="00465448">
        <w:rPr>
          <w:rFonts w:eastAsia="Times New Roman" w:cstheme="minorHAnsi"/>
        </w:rPr>
        <w:tab/>
      </w:r>
      <w:r w:rsidRPr="00465448">
        <w:rPr>
          <w:rFonts w:eastAsia="Times New Roman" w:cstheme="minorHAnsi"/>
        </w:rPr>
        <w:t>Shouldst rubies find; I by the tide</w:t>
      </w:r>
    </w:p>
    <w:p w:rsidR="00B16814" w:rsidRPr="00465448" w:rsidRDefault="00B16814" w:rsidP="00B16814">
      <w:pPr>
        <w:spacing w:after="0" w:line="240" w:lineRule="auto"/>
        <w:rPr>
          <w:rFonts w:eastAsia="Times New Roman" w:cstheme="minorHAnsi"/>
        </w:rPr>
      </w:pPr>
      <w:r w:rsidRPr="00465448">
        <w:rPr>
          <w:rFonts w:eastAsia="Times New Roman" w:cstheme="minorHAnsi"/>
        </w:rPr>
        <w:t xml:space="preserve"> 7</w:t>
      </w:r>
      <w:r w:rsidR="00465448">
        <w:rPr>
          <w:rFonts w:eastAsia="Times New Roman" w:cstheme="minorHAnsi"/>
        </w:rPr>
        <w:tab/>
      </w:r>
      <w:r w:rsidRPr="00465448">
        <w:rPr>
          <w:rFonts w:eastAsia="Times New Roman" w:cstheme="minorHAnsi"/>
        </w:rPr>
        <w:t>Of Humber would complain. I would</w:t>
      </w:r>
    </w:p>
    <w:p w:rsidR="00B16814" w:rsidRPr="00465448" w:rsidRDefault="00B16814" w:rsidP="00B16814">
      <w:pPr>
        <w:spacing w:after="0" w:line="240" w:lineRule="auto"/>
        <w:rPr>
          <w:rFonts w:eastAsia="Times New Roman" w:cstheme="minorHAnsi"/>
        </w:rPr>
      </w:pPr>
      <w:r w:rsidRPr="00465448">
        <w:rPr>
          <w:rFonts w:eastAsia="Times New Roman" w:cstheme="minorHAnsi"/>
        </w:rPr>
        <w:t>8</w:t>
      </w:r>
      <w:r w:rsidR="00465448">
        <w:rPr>
          <w:rFonts w:eastAsia="Times New Roman" w:cstheme="minorHAnsi"/>
        </w:rPr>
        <w:tab/>
      </w:r>
      <w:r w:rsidRPr="00465448">
        <w:rPr>
          <w:rFonts w:eastAsia="Times New Roman" w:cstheme="minorHAnsi"/>
        </w:rPr>
        <w:t>Love you ten years before the Flood</w:t>
      </w:r>
      <w:r w:rsidR="005B261B">
        <w:rPr>
          <w:rFonts w:eastAsia="Times New Roman" w:cstheme="minorHAnsi"/>
        </w:rPr>
        <w:t>,</w:t>
      </w:r>
    </w:p>
    <w:p w:rsidR="00B16814" w:rsidRPr="00465448" w:rsidRDefault="00B16814" w:rsidP="00B16814">
      <w:pPr>
        <w:spacing w:after="0" w:line="240" w:lineRule="auto"/>
        <w:rPr>
          <w:rFonts w:eastAsia="Times New Roman" w:cstheme="minorHAnsi"/>
        </w:rPr>
      </w:pPr>
      <w:r w:rsidRPr="00465448">
        <w:rPr>
          <w:rFonts w:eastAsia="Times New Roman" w:cstheme="minorHAnsi"/>
        </w:rPr>
        <w:t>9</w:t>
      </w:r>
      <w:r w:rsidR="00465448">
        <w:rPr>
          <w:rFonts w:eastAsia="Times New Roman" w:cstheme="minorHAnsi"/>
        </w:rPr>
        <w:tab/>
      </w:r>
      <w:r w:rsidRPr="00465448">
        <w:rPr>
          <w:rFonts w:eastAsia="Times New Roman" w:cstheme="minorHAnsi"/>
        </w:rPr>
        <w:t>And you should, if you please, refuse</w:t>
      </w:r>
    </w:p>
    <w:p w:rsidR="00B16814" w:rsidRPr="00465448" w:rsidRDefault="00B16814" w:rsidP="00B16814">
      <w:pPr>
        <w:spacing w:after="0" w:line="240" w:lineRule="auto"/>
        <w:rPr>
          <w:rFonts w:eastAsia="Times New Roman" w:cstheme="minorHAnsi"/>
        </w:rPr>
      </w:pPr>
      <w:r w:rsidRPr="00465448">
        <w:rPr>
          <w:rFonts w:eastAsia="Times New Roman" w:cstheme="minorHAnsi"/>
        </w:rPr>
        <w:t> 10</w:t>
      </w:r>
      <w:r w:rsidR="00465448">
        <w:rPr>
          <w:rFonts w:eastAsia="Times New Roman" w:cstheme="minorHAnsi"/>
        </w:rPr>
        <w:tab/>
      </w:r>
      <w:r w:rsidRPr="00465448">
        <w:rPr>
          <w:rFonts w:eastAsia="Times New Roman" w:cstheme="minorHAnsi"/>
        </w:rPr>
        <w:t>Till the conversion of the Jews.</w:t>
      </w:r>
    </w:p>
    <w:p w:rsidR="00B16814" w:rsidRPr="00465448" w:rsidRDefault="00B16814" w:rsidP="00B16814">
      <w:pPr>
        <w:spacing w:after="0" w:line="240" w:lineRule="auto"/>
        <w:rPr>
          <w:rFonts w:eastAsia="Times New Roman" w:cstheme="minorHAnsi"/>
        </w:rPr>
      </w:pPr>
      <w:r w:rsidRPr="00465448">
        <w:rPr>
          <w:rFonts w:eastAsia="Times New Roman" w:cstheme="minorHAnsi"/>
        </w:rPr>
        <w:t>11</w:t>
      </w:r>
      <w:r w:rsidR="00465448">
        <w:rPr>
          <w:rFonts w:eastAsia="Times New Roman" w:cstheme="minorHAnsi"/>
        </w:rPr>
        <w:tab/>
      </w:r>
      <w:r w:rsidRPr="00465448">
        <w:rPr>
          <w:rFonts w:eastAsia="Times New Roman" w:cstheme="minorHAnsi"/>
        </w:rPr>
        <w:t>My vegetable love should grow</w:t>
      </w:r>
    </w:p>
    <w:p w:rsidR="00B16814" w:rsidRPr="00465448" w:rsidRDefault="00B16814" w:rsidP="00B16814">
      <w:pPr>
        <w:spacing w:after="0" w:line="240" w:lineRule="auto"/>
        <w:rPr>
          <w:rFonts w:eastAsia="Times New Roman" w:cstheme="minorHAnsi"/>
        </w:rPr>
      </w:pPr>
      <w:r w:rsidRPr="00465448">
        <w:rPr>
          <w:rFonts w:eastAsia="Times New Roman" w:cstheme="minorHAnsi"/>
        </w:rPr>
        <w:t>12</w:t>
      </w:r>
      <w:r w:rsidR="00465448">
        <w:rPr>
          <w:rFonts w:eastAsia="Times New Roman" w:cstheme="minorHAnsi"/>
        </w:rPr>
        <w:tab/>
      </w:r>
      <w:r w:rsidRPr="00465448">
        <w:rPr>
          <w:rFonts w:eastAsia="Times New Roman" w:cstheme="minorHAnsi"/>
        </w:rPr>
        <w:t>Vaster than empires, and more slow</w:t>
      </w:r>
      <w:r w:rsidR="005B261B">
        <w:rPr>
          <w:rFonts w:eastAsia="Times New Roman" w:cstheme="minorHAnsi"/>
        </w:rPr>
        <w:t>;</w:t>
      </w:r>
    </w:p>
    <w:p w:rsidR="00B16814" w:rsidRPr="00465448" w:rsidRDefault="00B16814" w:rsidP="00B16814">
      <w:pPr>
        <w:spacing w:after="0" w:line="240" w:lineRule="auto"/>
        <w:rPr>
          <w:rFonts w:eastAsia="Times New Roman" w:cstheme="minorHAnsi"/>
        </w:rPr>
      </w:pPr>
      <w:r w:rsidRPr="00465448">
        <w:rPr>
          <w:rFonts w:eastAsia="Times New Roman" w:cstheme="minorHAnsi"/>
        </w:rPr>
        <w:t>13</w:t>
      </w:r>
      <w:r w:rsidR="00465448">
        <w:rPr>
          <w:rFonts w:eastAsia="Times New Roman" w:cstheme="minorHAnsi"/>
        </w:rPr>
        <w:tab/>
      </w:r>
      <w:r w:rsidRPr="00465448">
        <w:rPr>
          <w:rFonts w:eastAsia="Times New Roman" w:cstheme="minorHAnsi"/>
        </w:rPr>
        <w:t>An hundred years should go to praise</w:t>
      </w:r>
    </w:p>
    <w:p w:rsidR="00B16814" w:rsidRPr="00465448" w:rsidRDefault="00B16814" w:rsidP="00B16814">
      <w:pPr>
        <w:spacing w:after="0" w:line="240" w:lineRule="auto"/>
        <w:rPr>
          <w:rFonts w:eastAsia="Times New Roman" w:cstheme="minorHAnsi"/>
        </w:rPr>
      </w:pPr>
      <w:r w:rsidRPr="00465448">
        <w:rPr>
          <w:rFonts w:eastAsia="Times New Roman" w:cstheme="minorHAnsi"/>
        </w:rPr>
        <w:t>14</w:t>
      </w:r>
      <w:r w:rsidR="00465448">
        <w:rPr>
          <w:rFonts w:eastAsia="Times New Roman" w:cstheme="minorHAnsi"/>
        </w:rPr>
        <w:tab/>
      </w:r>
      <w:r w:rsidRPr="00465448">
        <w:rPr>
          <w:rFonts w:eastAsia="Times New Roman" w:cstheme="minorHAnsi"/>
        </w:rPr>
        <w:t>Thine eyes, and on thy forehead gaze;</w:t>
      </w:r>
    </w:p>
    <w:p w:rsidR="00B16814" w:rsidRPr="00465448" w:rsidRDefault="00B16814" w:rsidP="00B16814">
      <w:pPr>
        <w:spacing w:after="0" w:line="240" w:lineRule="auto"/>
        <w:rPr>
          <w:rFonts w:eastAsia="Times New Roman" w:cstheme="minorHAnsi"/>
        </w:rPr>
      </w:pPr>
      <w:r w:rsidRPr="00465448">
        <w:rPr>
          <w:rFonts w:eastAsia="Times New Roman" w:cstheme="minorHAnsi"/>
        </w:rPr>
        <w:t>15</w:t>
      </w:r>
      <w:r w:rsidR="00465448">
        <w:rPr>
          <w:rFonts w:eastAsia="Times New Roman" w:cstheme="minorHAnsi"/>
        </w:rPr>
        <w:tab/>
      </w:r>
      <w:r w:rsidRPr="00465448">
        <w:rPr>
          <w:rFonts w:eastAsia="Times New Roman" w:cstheme="minorHAnsi"/>
        </w:rPr>
        <w:t>Two hundred to adore each breast,</w:t>
      </w:r>
    </w:p>
    <w:p w:rsidR="00B16814" w:rsidRPr="00465448" w:rsidRDefault="00B16814" w:rsidP="00B16814">
      <w:pPr>
        <w:spacing w:after="0" w:line="240" w:lineRule="auto"/>
        <w:rPr>
          <w:rFonts w:eastAsia="Times New Roman" w:cstheme="minorHAnsi"/>
        </w:rPr>
      </w:pPr>
      <w:r w:rsidRPr="00465448">
        <w:rPr>
          <w:rFonts w:eastAsia="Times New Roman" w:cstheme="minorHAnsi"/>
        </w:rPr>
        <w:t>16</w:t>
      </w:r>
      <w:r w:rsidR="00465448">
        <w:rPr>
          <w:rFonts w:eastAsia="Times New Roman" w:cstheme="minorHAnsi"/>
        </w:rPr>
        <w:tab/>
      </w:r>
      <w:r w:rsidRPr="00465448">
        <w:rPr>
          <w:rFonts w:eastAsia="Times New Roman" w:cstheme="minorHAnsi"/>
        </w:rPr>
        <w:t>But thirty thousand to the rest;</w:t>
      </w:r>
    </w:p>
    <w:p w:rsidR="00B16814" w:rsidRPr="00465448" w:rsidRDefault="00B16814" w:rsidP="00B16814">
      <w:pPr>
        <w:spacing w:after="0" w:line="240" w:lineRule="auto"/>
        <w:rPr>
          <w:rFonts w:eastAsia="Times New Roman" w:cstheme="minorHAnsi"/>
        </w:rPr>
      </w:pPr>
      <w:r w:rsidRPr="00465448">
        <w:rPr>
          <w:rFonts w:eastAsia="Times New Roman" w:cstheme="minorHAnsi"/>
        </w:rPr>
        <w:t>17</w:t>
      </w:r>
      <w:r w:rsidR="00465448">
        <w:rPr>
          <w:rFonts w:eastAsia="Times New Roman" w:cstheme="minorHAnsi"/>
        </w:rPr>
        <w:tab/>
      </w:r>
      <w:r w:rsidRPr="00465448">
        <w:rPr>
          <w:rFonts w:eastAsia="Times New Roman" w:cstheme="minorHAnsi"/>
        </w:rPr>
        <w:t>An age at least to every part,</w:t>
      </w:r>
    </w:p>
    <w:p w:rsidR="00B16814" w:rsidRPr="00465448" w:rsidRDefault="00B16814" w:rsidP="00B16814">
      <w:pPr>
        <w:spacing w:after="0" w:line="240" w:lineRule="auto"/>
        <w:rPr>
          <w:rFonts w:eastAsia="Times New Roman" w:cstheme="minorHAnsi"/>
        </w:rPr>
      </w:pPr>
      <w:r w:rsidRPr="00465448">
        <w:rPr>
          <w:rFonts w:eastAsia="Times New Roman" w:cstheme="minorHAnsi"/>
        </w:rPr>
        <w:t>18</w:t>
      </w:r>
      <w:r w:rsidR="00465448">
        <w:rPr>
          <w:rFonts w:eastAsia="Times New Roman" w:cstheme="minorHAnsi"/>
        </w:rPr>
        <w:tab/>
      </w:r>
      <w:r w:rsidRPr="00465448">
        <w:rPr>
          <w:rFonts w:eastAsia="Times New Roman" w:cstheme="minorHAnsi"/>
        </w:rPr>
        <w:t>And the last age should show your heart.</w:t>
      </w:r>
    </w:p>
    <w:p w:rsidR="00B16814" w:rsidRPr="00465448" w:rsidRDefault="00B16814" w:rsidP="00B16814">
      <w:pPr>
        <w:spacing w:after="0" w:line="240" w:lineRule="auto"/>
        <w:rPr>
          <w:rFonts w:eastAsia="Times New Roman" w:cstheme="minorHAnsi"/>
        </w:rPr>
      </w:pPr>
      <w:r w:rsidRPr="00465448">
        <w:rPr>
          <w:rFonts w:eastAsia="Times New Roman" w:cstheme="minorHAnsi"/>
        </w:rPr>
        <w:t>19</w:t>
      </w:r>
      <w:r w:rsidR="00465448">
        <w:rPr>
          <w:rFonts w:eastAsia="Times New Roman" w:cstheme="minorHAnsi"/>
        </w:rPr>
        <w:tab/>
      </w:r>
      <w:r w:rsidRPr="00465448">
        <w:rPr>
          <w:rFonts w:eastAsia="Times New Roman" w:cstheme="minorHAnsi"/>
        </w:rPr>
        <w:t>For, lady, you deserve this state,</w:t>
      </w:r>
    </w:p>
    <w:p w:rsidR="00B16814" w:rsidRPr="00465448" w:rsidRDefault="00B16814" w:rsidP="00B16814">
      <w:pPr>
        <w:spacing w:after="0" w:line="240" w:lineRule="auto"/>
        <w:rPr>
          <w:rFonts w:eastAsia="Times New Roman" w:cstheme="minorHAnsi"/>
        </w:rPr>
      </w:pPr>
      <w:r w:rsidRPr="00465448">
        <w:rPr>
          <w:rFonts w:eastAsia="Times New Roman" w:cstheme="minorHAnsi"/>
        </w:rPr>
        <w:t>20</w:t>
      </w:r>
      <w:r w:rsidR="00465448">
        <w:rPr>
          <w:rFonts w:eastAsia="Times New Roman" w:cstheme="minorHAnsi"/>
        </w:rPr>
        <w:tab/>
      </w:r>
      <w:r w:rsidRPr="00465448">
        <w:rPr>
          <w:rFonts w:eastAsia="Times New Roman" w:cstheme="minorHAnsi"/>
        </w:rPr>
        <w:t>Nor would I love at lower rate.</w:t>
      </w:r>
    </w:p>
    <w:p w:rsidR="00B16814" w:rsidRPr="00465448" w:rsidRDefault="00465448" w:rsidP="00B16814">
      <w:pPr>
        <w:spacing w:after="0" w:line="240" w:lineRule="auto"/>
        <w:rPr>
          <w:rFonts w:eastAsia="Times New Roman" w:cstheme="minorHAnsi"/>
        </w:rPr>
      </w:pPr>
      <w:r w:rsidRPr="00465448">
        <w:rPr>
          <w:rFonts w:eastAsia="Times New Roman" w:cstheme="minorHAnsi"/>
        </w:rPr>
        <w:t>21</w:t>
      </w:r>
      <w:r>
        <w:rPr>
          <w:rFonts w:eastAsia="Times New Roman" w:cstheme="minorHAnsi"/>
        </w:rPr>
        <w:tab/>
        <w:t xml:space="preserve">     </w:t>
      </w:r>
      <w:r w:rsidR="00B16814" w:rsidRPr="00465448">
        <w:rPr>
          <w:rFonts w:eastAsia="Times New Roman" w:cstheme="minorHAnsi"/>
        </w:rPr>
        <w:t>But at my back I always hear</w:t>
      </w:r>
    </w:p>
    <w:p w:rsidR="00B16814" w:rsidRPr="00465448" w:rsidRDefault="00B16814" w:rsidP="00B16814">
      <w:pPr>
        <w:spacing w:after="0" w:line="240" w:lineRule="auto"/>
        <w:rPr>
          <w:rFonts w:eastAsia="Times New Roman" w:cstheme="minorHAnsi"/>
        </w:rPr>
      </w:pPr>
      <w:r w:rsidRPr="00465448">
        <w:rPr>
          <w:rFonts w:eastAsia="Times New Roman" w:cstheme="minorHAnsi"/>
        </w:rPr>
        <w:t>22</w:t>
      </w:r>
      <w:r w:rsidR="00465448">
        <w:rPr>
          <w:rFonts w:eastAsia="Times New Roman" w:cstheme="minorHAnsi"/>
        </w:rPr>
        <w:tab/>
      </w:r>
      <w:r w:rsidR="005B261B">
        <w:rPr>
          <w:rFonts w:eastAsia="Times New Roman" w:cstheme="minorHAnsi"/>
        </w:rPr>
        <w:t>Time's wingè</w:t>
      </w:r>
      <w:r w:rsidRPr="00465448">
        <w:rPr>
          <w:rFonts w:eastAsia="Times New Roman" w:cstheme="minorHAnsi"/>
        </w:rPr>
        <w:t>d chariot hurrying near;</w:t>
      </w:r>
    </w:p>
    <w:p w:rsidR="00B16814" w:rsidRPr="00465448" w:rsidRDefault="00B16814" w:rsidP="00B16814">
      <w:pPr>
        <w:spacing w:after="0" w:line="240" w:lineRule="auto"/>
        <w:rPr>
          <w:rFonts w:eastAsia="Times New Roman" w:cstheme="minorHAnsi"/>
        </w:rPr>
      </w:pPr>
      <w:r w:rsidRPr="00465448">
        <w:rPr>
          <w:rFonts w:eastAsia="Times New Roman" w:cstheme="minorHAnsi"/>
        </w:rPr>
        <w:t>23</w:t>
      </w:r>
      <w:r w:rsidR="00465448">
        <w:rPr>
          <w:rFonts w:eastAsia="Times New Roman" w:cstheme="minorHAnsi"/>
        </w:rPr>
        <w:tab/>
      </w:r>
      <w:r w:rsidRPr="00465448">
        <w:rPr>
          <w:rFonts w:eastAsia="Times New Roman" w:cstheme="minorHAnsi"/>
        </w:rPr>
        <w:t>And yonder all before us lie</w:t>
      </w:r>
    </w:p>
    <w:p w:rsidR="00B16814" w:rsidRPr="00465448" w:rsidRDefault="00B16814" w:rsidP="00B16814">
      <w:pPr>
        <w:spacing w:after="0" w:line="240" w:lineRule="auto"/>
        <w:rPr>
          <w:rFonts w:eastAsia="Times New Roman" w:cstheme="minorHAnsi"/>
        </w:rPr>
      </w:pPr>
      <w:r w:rsidRPr="00465448">
        <w:rPr>
          <w:rFonts w:eastAsia="Times New Roman" w:cstheme="minorHAnsi"/>
        </w:rPr>
        <w:t>24</w:t>
      </w:r>
      <w:r w:rsidR="00465448">
        <w:rPr>
          <w:rFonts w:eastAsia="Times New Roman" w:cstheme="minorHAnsi"/>
        </w:rPr>
        <w:tab/>
      </w:r>
      <w:r w:rsidRPr="00465448">
        <w:rPr>
          <w:rFonts w:eastAsia="Times New Roman" w:cstheme="minorHAnsi"/>
        </w:rPr>
        <w:t>Deserts of vast eternity.</w:t>
      </w:r>
    </w:p>
    <w:p w:rsidR="00465448" w:rsidRPr="00465448" w:rsidRDefault="00B16814" w:rsidP="00B16814">
      <w:pPr>
        <w:spacing w:after="0" w:line="240" w:lineRule="auto"/>
        <w:rPr>
          <w:rFonts w:eastAsia="Times New Roman" w:cstheme="minorHAnsi"/>
        </w:rPr>
      </w:pPr>
      <w:r w:rsidRPr="00465448">
        <w:rPr>
          <w:rFonts w:eastAsia="Times New Roman" w:cstheme="minorHAnsi"/>
        </w:rPr>
        <w:t>25</w:t>
      </w:r>
      <w:r w:rsidR="00465448">
        <w:rPr>
          <w:rFonts w:eastAsia="Times New Roman" w:cstheme="minorHAnsi"/>
        </w:rPr>
        <w:tab/>
      </w:r>
      <w:r w:rsidRPr="00465448">
        <w:rPr>
          <w:rFonts w:eastAsia="Times New Roman" w:cstheme="minorHAnsi"/>
        </w:rPr>
        <w:t>Thy beauty shall no more be found,</w:t>
      </w:r>
    </w:p>
    <w:p w:rsidR="00B16814" w:rsidRPr="00465448" w:rsidRDefault="00B16814" w:rsidP="00B16814">
      <w:pPr>
        <w:spacing w:after="0" w:line="240" w:lineRule="auto"/>
        <w:rPr>
          <w:rFonts w:eastAsia="Times New Roman" w:cstheme="minorHAnsi"/>
        </w:rPr>
      </w:pPr>
      <w:r w:rsidRPr="00465448">
        <w:rPr>
          <w:rFonts w:eastAsia="Times New Roman" w:cstheme="minorHAnsi"/>
        </w:rPr>
        <w:t>26</w:t>
      </w:r>
      <w:r w:rsidR="00465448">
        <w:rPr>
          <w:rFonts w:eastAsia="Times New Roman" w:cstheme="minorHAnsi"/>
        </w:rPr>
        <w:tab/>
      </w:r>
      <w:r w:rsidRPr="00465448">
        <w:rPr>
          <w:rFonts w:eastAsia="Times New Roman" w:cstheme="minorHAnsi"/>
        </w:rPr>
        <w:t>Nor, in thy marble vault, shall sound</w:t>
      </w:r>
    </w:p>
    <w:p w:rsidR="00B16814" w:rsidRPr="00465448" w:rsidRDefault="00B16814" w:rsidP="00B16814">
      <w:pPr>
        <w:spacing w:after="0" w:line="240" w:lineRule="auto"/>
        <w:rPr>
          <w:rFonts w:eastAsia="Times New Roman" w:cstheme="minorHAnsi"/>
        </w:rPr>
      </w:pPr>
      <w:r w:rsidRPr="00465448">
        <w:rPr>
          <w:rFonts w:eastAsia="Times New Roman" w:cstheme="minorHAnsi"/>
        </w:rPr>
        <w:t>27</w:t>
      </w:r>
      <w:r w:rsidR="00465448">
        <w:rPr>
          <w:rFonts w:eastAsia="Times New Roman" w:cstheme="minorHAnsi"/>
        </w:rPr>
        <w:tab/>
      </w:r>
      <w:r w:rsidRPr="00465448">
        <w:rPr>
          <w:rFonts w:eastAsia="Times New Roman" w:cstheme="minorHAnsi"/>
        </w:rPr>
        <w:t>My echoing song; then worms shall try</w:t>
      </w:r>
    </w:p>
    <w:p w:rsidR="00B16814" w:rsidRPr="00465448" w:rsidRDefault="00B16814" w:rsidP="00B16814">
      <w:pPr>
        <w:spacing w:after="0" w:line="240" w:lineRule="auto"/>
        <w:rPr>
          <w:rFonts w:eastAsia="Times New Roman" w:cstheme="minorHAnsi"/>
        </w:rPr>
      </w:pPr>
      <w:r w:rsidRPr="00465448">
        <w:rPr>
          <w:rFonts w:eastAsia="Times New Roman" w:cstheme="minorHAnsi"/>
        </w:rPr>
        <w:t>28</w:t>
      </w:r>
      <w:r w:rsidR="00465448">
        <w:rPr>
          <w:rFonts w:eastAsia="Times New Roman" w:cstheme="minorHAnsi"/>
        </w:rPr>
        <w:tab/>
      </w:r>
      <w:r w:rsidR="005B261B">
        <w:rPr>
          <w:rFonts w:eastAsia="Times New Roman" w:cstheme="minorHAnsi"/>
        </w:rPr>
        <w:t>That long-</w:t>
      </w:r>
      <w:r w:rsidRPr="00465448">
        <w:rPr>
          <w:rFonts w:eastAsia="Times New Roman" w:cstheme="minorHAnsi"/>
        </w:rPr>
        <w:t>preserv</w:t>
      </w:r>
      <w:r w:rsidR="005B261B">
        <w:rPr>
          <w:rFonts w:eastAsia="Times New Roman" w:cstheme="minorHAnsi"/>
        </w:rPr>
        <w:t>e</w:t>
      </w:r>
      <w:r w:rsidRPr="00465448">
        <w:rPr>
          <w:rFonts w:eastAsia="Times New Roman" w:cstheme="minorHAnsi"/>
        </w:rPr>
        <w:t>d virginity,</w:t>
      </w:r>
    </w:p>
    <w:p w:rsidR="00B16814" w:rsidRPr="00465448" w:rsidRDefault="00B16814" w:rsidP="00B16814">
      <w:pPr>
        <w:spacing w:after="0" w:line="240" w:lineRule="auto"/>
        <w:rPr>
          <w:rFonts w:eastAsia="Times New Roman" w:cstheme="minorHAnsi"/>
        </w:rPr>
      </w:pPr>
      <w:r w:rsidRPr="00465448">
        <w:rPr>
          <w:rFonts w:eastAsia="Times New Roman" w:cstheme="minorHAnsi"/>
        </w:rPr>
        <w:t>29</w:t>
      </w:r>
      <w:r w:rsidR="00465448">
        <w:rPr>
          <w:rFonts w:eastAsia="Times New Roman" w:cstheme="minorHAnsi"/>
        </w:rPr>
        <w:tab/>
      </w:r>
      <w:r w:rsidRPr="00465448">
        <w:rPr>
          <w:rFonts w:eastAsia="Times New Roman" w:cstheme="minorHAnsi"/>
        </w:rPr>
        <w:t>And your quaint honour turn to dust,</w:t>
      </w:r>
    </w:p>
    <w:p w:rsidR="00B16814" w:rsidRPr="00465448" w:rsidRDefault="00B16814" w:rsidP="00B16814">
      <w:pPr>
        <w:spacing w:after="0" w:line="240" w:lineRule="auto"/>
        <w:rPr>
          <w:rFonts w:eastAsia="Times New Roman" w:cstheme="minorHAnsi"/>
        </w:rPr>
      </w:pPr>
      <w:r w:rsidRPr="00465448">
        <w:rPr>
          <w:rFonts w:eastAsia="Times New Roman" w:cstheme="minorHAnsi"/>
        </w:rPr>
        <w:t>30</w:t>
      </w:r>
      <w:r w:rsidR="00465448">
        <w:rPr>
          <w:rFonts w:eastAsia="Times New Roman" w:cstheme="minorHAnsi"/>
        </w:rPr>
        <w:tab/>
      </w:r>
      <w:r w:rsidRPr="00465448">
        <w:rPr>
          <w:rFonts w:eastAsia="Times New Roman" w:cstheme="minorHAnsi"/>
        </w:rPr>
        <w:t>And into ashes all my lust</w:t>
      </w:r>
      <w:r w:rsidR="005B261B">
        <w:rPr>
          <w:rFonts w:eastAsia="Times New Roman" w:cstheme="minorHAnsi"/>
        </w:rPr>
        <w:t>:</w:t>
      </w:r>
    </w:p>
    <w:p w:rsidR="00B16814" w:rsidRPr="00465448" w:rsidRDefault="00B16814" w:rsidP="00B16814">
      <w:pPr>
        <w:spacing w:after="0" w:line="240" w:lineRule="auto"/>
        <w:rPr>
          <w:rFonts w:eastAsia="Times New Roman" w:cstheme="minorHAnsi"/>
        </w:rPr>
      </w:pPr>
      <w:r w:rsidRPr="00465448">
        <w:rPr>
          <w:rFonts w:eastAsia="Times New Roman" w:cstheme="minorHAnsi"/>
        </w:rPr>
        <w:t>31</w:t>
      </w:r>
      <w:r w:rsidR="00465448">
        <w:rPr>
          <w:rFonts w:eastAsia="Times New Roman" w:cstheme="minorHAnsi"/>
        </w:rPr>
        <w:tab/>
      </w:r>
      <w:r w:rsidRPr="00465448">
        <w:rPr>
          <w:rFonts w:eastAsia="Times New Roman" w:cstheme="minorHAnsi"/>
        </w:rPr>
        <w:t>The grave's a fine and private place,</w:t>
      </w:r>
    </w:p>
    <w:p w:rsidR="00B16814" w:rsidRPr="00465448" w:rsidRDefault="00B16814" w:rsidP="00B16814">
      <w:pPr>
        <w:spacing w:after="0" w:line="240" w:lineRule="auto"/>
        <w:rPr>
          <w:rFonts w:eastAsia="Times New Roman" w:cstheme="minorHAnsi"/>
        </w:rPr>
      </w:pPr>
      <w:r w:rsidRPr="00465448">
        <w:rPr>
          <w:rFonts w:eastAsia="Times New Roman" w:cstheme="minorHAnsi"/>
        </w:rPr>
        <w:t>32</w:t>
      </w:r>
      <w:r w:rsidR="00465448">
        <w:rPr>
          <w:rFonts w:eastAsia="Times New Roman" w:cstheme="minorHAnsi"/>
        </w:rPr>
        <w:tab/>
      </w:r>
      <w:r w:rsidRPr="00465448">
        <w:rPr>
          <w:rFonts w:eastAsia="Times New Roman" w:cstheme="minorHAnsi"/>
        </w:rPr>
        <w:t>But none</w:t>
      </w:r>
      <w:r w:rsidR="005B261B">
        <w:rPr>
          <w:rFonts w:eastAsia="Times New Roman" w:cstheme="minorHAnsi"/>
        </w:rPr>
        <w:t>,</w:t>
      </w:r>
      <w:r w:rsidRPr="00465448">
        <w:rPr>
          <w:rFonts w:eastAsia="Times New Roman" w:cstheme="minorHAnsi"/>
        </w:rPr>
        <w:t xml:space="preserve"> I think</w:t>
      </w:r>
      <w:r w:rsidR="005B261B">
        <w:rPr>
          <w:rFonts w:eastAsia="Times New Roman" w:cstheme="minorHAnsi"/>
        </w:rPr>
        <w:t>,</w:t>
      </w:r>
      <w:r w:rsidRPr="00465448">
        <w:rPr>
          <w:rFonts w:eastAsia="Times New Roman" w:cstheme="minorHAnsi"/>
        </w:rPr>
        <w:t xml:space="preserve"> do there embrace.</w:t>
      </w:r>
    </w:p>
    <w:p w:rsidR="00B16814" w:rsidRPr="00465448" w:rsidRDefault="00465448" w:rsidP="00B16814">
      <w:pPr>
        <w:spacing w:after="0" w:line="240" w:lineRule="auto"/>
        <w:rPr>
          <w:rFonts w:eastAsia="Times New Roman" w:cstheme="minorHAnsi"/>
        </w:rPr>
      </w:pPr>
      <w:r w:rsidRPr="00465448">
        <w:rPr>
          <w:rFonts w:eastAsia="Times New Roman" w:cstheme="minorHAnsi"/>
        </w:rPr>
        <w:t>33</w:t>
      </w:r>
      <w:r>
        <w:rPr>
          <w:rFonts w:eastAsia="Times New Roman" w:cstheme="minorHAnsi"/>
        </w:rPr>
        <w:tab/>
        <w:t xml:space="preserve">     </w:t>
      </w:r>
      <w:r w:rsidR="00B16814" w:rsidRPr="00465448">
        <w:rPr>
          <w:rFonts w:eastAsia="Times New Roman" w:cstheme="minorHAnsi"/>
        </w:rPr>
        <w:t>Now therefore, while the youthful hue</w:t>
      </w:r>
    </w:p>
    <w:p w:rsidR="00B16814" w:rsidRPr="00465448" w:rsidRDefault="00B16814" w:rsidP="00B16814">
      <w:pPr>
        <w:spacing w:after="0" w:line="240" w:lineRule="auto"/>
        <w:rPr>
          <w:rFonts w:eastAsia="Times New Roman" w:cstheme="minorHAnsi"/>
        </w:rPr>
      </w:pPr>
      <w:r w:rsidRPr="00465448">
        <w:rPr>
          <w:rFonts w:eastAsia="Times New Roman" w:cstheme="minorHAnsi"/>
        </w:rPr>
        <w:t>34</w:t>
      </w:r>
      <w:r w:rsidR="00465448">
        <w:rPr>
          <w:rFonts w:eastAsia="Times New Roman" w:cstheme="minorHAnsi"/>
        </w:rPr>
        <w:tab/>
      </w:r>
      <w:r w:rsidRPr="00465448">
        <w:rPr>
          <w:rFonts w:eastAsia="Times New Roman" w:cstheme="minorHAnsi"/>
        </w:rPr>
        <w:t>Sits on thy skin like morning dew,</w:t>
      </w:r>
    </w:p>
    <w:p w:rsidR="00B16814" w:rsidRPr="00465448" w:rsidRDefault="00B16814" w:rsidP="00B16814">
      <w:pPr>
        <w:spacing w:after="0" w:line="240" w:lineRule="auto"/>
        <w:rPr>
          <w:rFonts w:eastAsia="Times New Roman" w:cstheme="minorHAnsi"/>
        </w:rPr>
      </w:pPr>
      <w:r w:rsidRPr="00465448">
        <w:rPr>
          <w:rFonts w:eastAsia="Times New Roman" w:cstheme="minorHAnsi"/>
        </w:rPr>
        <w:t>35</w:t>
      </w:r>
      <w:r w:rsidR="00465448">
        <w:rPr>
          <w:rFonts w:eastAsia="Times New Roman" w:cstheme="minorHAnsi"/>
        </w:rPr>
        <w:tab/>
      </w:r>
      <w:r w:rsidRPr="00465448">
        <w:rPr>
          <w:rFonts w:eastAsia="Times New Roman" w:cstheme="minorHAnsi"/>
        </w:rPr>
        <w:t>And while thy willing soul transpires</w:t>
      </w:r>
    </w:p>
    <w:p w:rsidR="00B16814" w:rsidRPr="00465448" w:rsidRDefault="00B16814" w:rsidP="00B16814">
      <w:pPr>
        <w:spacing w:after="0" w:line="240" w:lineRule="auto"/>
        <w:rPr>
          <w:rFonts w:eastAsia="Times New Roman" w:cstheme="minorHAnsi"/>
        </w:rPr>
      </w:pPr>
      <w:r w:rsidRPr="00465448">
        <w:rPr>
          <w:rFonts w:eastAsia="Times New Roman" w:cstheme="minorHAnsi"/>
        </w:rPr>
        <w:t>36</w:t>
      </w:r>
      <w:r w:rsidR="00465448">
        <w:rPr>
          <w:rFonts w:eastAsia="Times New Roman" w:cstheme="minorHAnsi"/>
        </w:rPr>
        <w:tab/>
      </w:r>
      <w:r w:rsidRPr="00465448">
        <w:rPr>
          <w:rFonts w:eastAsia="Times New Roman" w:cstheme="minorHAnsi"/>
        </w:rPr>
        <w:t>At every pore with instant fires,</w:t>
      </w:r>
    </w:p>
    <w:p w:rsidR="00B16814" w:rsidRPr="00465448" w:rsidRDefault="00B16814" w:rsidP="00B16814">
      <w:pPr>
        <w:spacing w:after="0" w:line="240" w:lineRule="auto"/>
        <w:rPr>
          <w:rFonts w:eastAsia="Times New Roman" w:cstheme="minorHAnsi"/>
        </w:rPr>
      </w:pPr>
      <w:r w:rsidRPr="00465448">
        <w:rPr>
          <w:rFonts w:eastAsia="Times New Roman" w:cstheme="minorHAnsi"/>
        </w:rPr>
        <w:t>37</w:t>
      </w:r>
      <w:r w:rsidR="00465448">
        <w:rPr>
          <w:rFonts w:eastAsia="Times New Roman" w:cstheme="minorHAnsi"/>
        </w:rPr>
        <w:tab/>
      </w:r>
      <w:r w:rsidRPr="00465448">
        <w:rPr>
          <w:rFonts w:eastAsia="Times New Roman" w:cstheme="minorHAnsi"/>
        </w:rPr>
        <w:t>N</w:t>
      </w:r>
      <w:r w:rsidR="005B261B">
        <w:rPr>
          <w:rFonts w:eastAsia="Times New Roman" w:cstheme="minorHAnsi"/>
        </w:rPr>
        <w:t>ow let us sport us while we may,</w:t>
      </w:r>
    </w:p>
    <w:p w:rsidR="00B16814" w:rsidRPr="00465448" w:rsidRDefault="00B16814" w:rsidP="00B16814">
      <w:pPr>
        <w:spacing w:after="0" w:line="240" w:lineRule="auto"/>
        <w:rPr>
          <w:rFonts w:eastAsia="Times New Roman" w:cstheme="minorHAnsi"/>
        </w:rPr>
      </w:pPr>
      <w:r w:rsidRPr="00465448">
        <w:rPr>
          <w:rFonts w:eastAsia="Times New Roman" w:cstheme="minorHAnsi"/>
        </w:rPr>
        <w:t>38</w:t>
      </w:r>
      <w:r w:rsidR="00465448">
        <w:rPr>
          <w:rFonts w:eastAsia="Times New Roman" w:cstheme="minorHAnsi"/>
        </w:rPr>
        <w:tab/>
      </w:r>
      <w:r w:rsidR="005B261B">
        <w:rPr>
          <w:rFonts w:eastAsia="Times New Roman" w:cstheme="minorHAnsi"/>
        </w:rPr>
        <w:t>And now, like amo</w:t>
      </w:r>
      <w:r w:rsidRPr="00465448">
        <w:rPr>
          <w:rFonts w:eastAsia="Times New Roman" w:cstheme="minorHAnsi"/>
        </w:rPr>
        <w:t>rous birds of prey,</w:t>
      </w:r>
    </w:p>
    <w:p w:rsidR="00B16814" w:rsidRPr="00465448" w:rsidRDefault="00B16814" w:rsidP="00B16814">
      <w:pPr>
        <w:spacing w:after="0" w:line="240" w:lineRule="auto"/>
        <w:rPr>
          <w:rFonts w:eastAsia="Times New Roman" w:cstheme="minorHAnsi"/>
        </w:rPr>
      </w:pPr>
      <w:r w:rsidRPr="00465448">
        <w:rPr>
          <w:rFonts w:eastAsia="Times New Roman" w:cstheme="minorHAnsi"/>
        </w:rPr>
        <w:t>39</w:t>
      </w:r>
      <w:r w:rsidR="00465448">
        <w:rPr>
          <w:rFonts w:eastAsia="Times New Roman" w:cstheme="minorHAnsi"/>
        </w:rPr>
        <w:tab/>
      </w:r>
      <w:r w:rsidRPr="00465448">
        <w:rPr>
          <w:rFonts w:eastAsia="Times New Roman" w:cstheme="minorHAnsi"/>
        </w:rPr>
        <w:t>Rather at once our time devour</w:t>
      </w:r>
    </w:p>
    <w:p w:rsidR="00B16814" w:rsidRPr="00465448" w:rsidRDefault="00B16814" w:rsidP="00B16814">
      <w:pPr>
        <w:spacing w:after="0" w:line="240" w:lineRule="auto"/>
        <w:rPr>
          <w:rFonts w:eastAsia="Times New Roman" w:cstheme="minorHAnsi"/>
        </w:rPr>
      </w:pPr>
      <w:r w:rsidRPr="00465448">
        <w:rPr>
          <w:rFonts w:eastAsia="Times New Roman" w:cstheme="minorHAnsi"/>
        </w:rPr>
        <w:t>40</w:t>
      </w:r>
      <w:r w:rsidR="00465448">
        <w:rPr>
          <w:rFonts w:eastAsia="Times New Roman" w:cstheme="minorHAnsi"/>
        </w:rPr>
        <w:tab/>
      </w:r>
      <w:r w:rsidRPr="00465448">
        <w:rPr>
          <w:rFonts w:eastAsia="Times New Roman" w:cstheme="minorHAnsi"/>
        </w:rPr>
        <w:t>Than languish in his slow-chapp</w:t>
      </w:r>
      <w:r w:rsidR="005B261B">
        <w:rPr>
          <w:rFonts w:eastAsia="Times New Roman" w:cstheme="minorHAnsi"/>
        </w:rPr>
        <w:t>e</w:t>
      </w:r>
      <w:r w:rsidRPr="00465448">
        <w:rPr>
          <w:rFonts w:eastAsia="Times New Roman" w:cstheme="minorHAnsi"/>
        </w:rPr>
        <w:t>d power.</w:t>
      </w:r>
    </w:p>
    <w:p w:rsidR="00B16814" w:rsidRPr="00465448" w:rsidRDefault="00B16814" w:rsidP="005B261B">
      <w:pPr>
        <w:tabs>
          <w:tab w:val="left" w:pos="720"/>
          <w:tab w:val="left" w:pos="1440"/>
          <w:tab w:val="left" w:pos="2160"/>
          <w:tab w:val="left" w:pos="2880"/>
          <w:tab w:val="left" w:pos="3600"/>
          <w:tab w:val="center" w:pos="4680"/>
        </w:tabs>
        <w:spacing w:after="0" w:line="240" w:lineRule="auto"/>
        <w:rPr>
          <w:rFonts w:eastAsia="Times New Roman" w:cstheme="minorHAnsi"/>
        </w:rPr>
      </w:pPr>
      <w:r w:rsidRPr="00465448">
        <w:rPr>
          <w:rFonts w:eastAsia="Times New Roman" w:cstheme="minorHAnsi"/>
        </w:rPr>
        <w:t>41</w:t>
      </w:r>
      <w:r w:rsidR="00465448">
        <w:rPr>
          <w:rFonts w:eastAsia="Times New Roman" w:cstheme="minorHAnsi"/>
        </w:rPr>
        <w:tab/>
      </w:r>
      <w:r w:rsidRPr="00465448">
        <w:rPr>
          <w:rFonts w:eastAsia="Times New Roman" w:cstheme="minorHAnsi"/>
        </w:rPr>
        <w:t>Let us roll all our strength and all</w:t>
      </w:r>
    </w:p>
    <w:p w:rsidR="00B16814" w:rsidRPr="00465448" w:rsidRDefault="00B16814" w:rsidP="00B16814">
      <w:pPr>
        <w:spacing w:after="0" w:line="240" w:lineRule="auto"/>
        <w:rPr>
          <w:rFonts w:eastAsia="Times New Roman" w:cstheme="minorHAnsi"/>
        </w:rPr>
      </w:pPr>
      <w:r w:rsidRPr="00465448">
        <w:rPr>
          <w:rFonts w:eastAsia="Times New Roman" w:cstheme="minorHAnsi"/>
        </w:rPr>
        <w:t>42</w:t>
      </w:r>
      <w:r w:rsidR="00465448">
        <w:rPr>
          <w:rFonts w:eastAsia="Times New Roman" w:cstheme="minorHAnsi"/>
        </w:rPr>
        <w:tab/>
      </w:r>
      <w:r w:rsidRPr="00465448">
        <w:rPr>
          <w:rFonts w:eastAsia="Times New Roman" w:cstheme="minorHAnsi"/>
        </w:rPr>
        <w:t>Our sweetness, up into one ball</w:t>
      </w:r>
      <w:r w:rsidR="005B261B">
        <w:rPr>
          <w:rFonts w:eastAsia="Times New Roman" w:cstheme="minorHAnsi"/>
        </w:rPr>
        <w:t>,</w:t>
      </w:r>
    </w:p>
    <w:p w:rsidR="00B16814" w:rsidRPr="00465448" w:rsidRDefault="00B16814" w:rsidP="00B16814">
      <w:pPr>
        <w:spacing w:after="0" w:line="240" w:lineRule="auto"/>
        <w:rPr>
          <w:rFonts w:eastAsia="Times New Roman" w:cstheme="minorHAnsi"/>
        </w:rPr>
      </w:pPr>
      <w:r w:rsidRPr="00465448">
        <w:rPr>
          <w:rFonts w:eastAsia="Times New Roman" w:cstheme="minorHAnsi"/>
        </w:rPr>
        <w:t>43</w:t>
      </w:r>
      <w:r w:rsidR="00465448">
        <w:rPr>
          <w:rFonts w:eastAsia="Times New Roman" w:cstheme="minorHAnsi"/>
        </w:rPr>
        <w:tab/>
      </w:r>
      <w:r w:rsidRPr="00465448">
        <w:rPr>
          <w:rFonts w:eastAsia="Times New Roman" w:cstheme="minorHAnsi"/>
        </w:rPr>
        <w:t>And tear our pleasures with rough strife</w:t>
      </w:r>
    </w:p>
    <w:p w:rsidR="00B16814" w:rsidRPr="00465448" w:rsidRDefault="00B16814" w:rsidP="00B16814">
      <w:pPr>
        <w:spacing w:after="0" w:line="240" w:lineRule="auto"/>
        <w:rPr>
          <w:rFonts w:eastAsia="Times New Roman" w:cstheme="minorHAnsi"/>
        </w:rPr>
      </w:pPr>
      <w:r w:rsidRPr="00465448">
        <w:rPr>
          <w:rFonts w:eastAsia="Times New Roman" w:cstheme="minorHAnsi"/>
        </w:rPr>
        <w:t>44</w:t>
      </w:r>
      <w:r w:rsidR="00465448">
        <w:rPr>
          <w:rFonts w:eastAsia="Times New Roman" w:cstheme="minorHAnsi"/>
        </w:rPr>
        <w:tab/>
      </w:r>
      <w:r w:rsidRPr="00465448">
        <w:rPr>
          <w:rFonts w:eastAsia="Times New Roman" w:cstheme="minorHAnsi"/>
        </w:rPr>
        <w:t>Thorough the iron gates of life.</w:t>
      </w:r>
    </w:p>
    <w:p w:rsidR="00B16814" w:rsidRPr="00465448" w:rsidRDefault="00B16814" w:rsidP="00B16814">
      <w:pPr>
        <w:spacing w:after="0" w:line="240" w:lineRule="auto"/>
        <w:rPr>
          <w:rFonts w:eastAsia="Times New Roman" w:cstheme="minorHAnsi"/>
        </w:rPr>
      </w:pPr>
      <w:r w:rsidRPr="00465448">
        <w:rPr>
          <w:rFonts w:eastAsia="Times New Roman" w:cstheme="minorHAnsi"/>
        </w:rPr>
        <w:t>45</w:t>
      </w:r>
      <w:r w:rsidR="00465448">
        <w:rPr>
          <w:rFonts w:eastAsia="Times New Roman" w:cstheme="minorHAnsi"/>
        </w:rPr>
        <w:tab/>
      </w:r>
      <w:r w:rsidRPr="00465448">
        <w:rPr>
          <w:rFonts w:eastAsia="Times New Roman" w:cstheme="minorHAnsi"/>
        </w:rPr>
        <w:t>Thus, though we cannot make our sun</w:t>
      </w:r>
    </w:p>
    <w:p w:rsidR="00465448" w:rsidRDefault="00B16814" w:rsidP="00465448">
      <w:pPr>
        <w:spacing w:after="0" w:line="240" w:lineRule="auto"/>
        <w:rPr>
          <w:rFonts w:eastAsia="Times New Roman" w:cstheme="minorHAnsi"/>
        </w:rPr>
      </w:pPr>
      <w:r w:rsidRPr="00465448">
        <w:rPr>
          <w:rFonts w:eastAsia="Times New Roman" w:cstheme="minorHAnsi"/>
        </w:rPr>
        <w:t>46</w:t>
      </w:r>
      <w:r w:rsidR="00465448">
        <w:rPr>
          <w:rFonts w:eastAsia="Times New Roman" w:cstheme="minorHAnsi"/>
        </w:rPr>
        <w:tab/>
      </w:r>
      <w:r w:rsidRPr="00465448">
        <w:rPr>
          <w:rFonts w:eastAsia="Times New Roman" w:cstheme="minorHAnsi"/>
        </w:rPr>
        <w:t>Stand still, yet we will make him run.</w:t>
      </w:r>
    </w:p>
    <w:p w:rsidR="00155939" w:rsidRDefault="00D17C3B" w:rsidP="00465448">
      <w:pPr>
        <w:spacing w:after="0" w:line="240" w:lineRule="auto"/>
      </w:pPr>
      <w:commentRangeStart w:id="0"/>
      <w:commentRangeStart w:id="1"/>
      <w:r w:rsidRPr="00AE64EF">
        <w:lastRenderedPageBreak/>
        <w:t>Martin Roberts</w:t>
      </w:r>
      <w:commentRangeEnd w:id="0"/>
      <w:r w:rsidR="00B163AE">
        <w:rPr>
          <w:rStyle w:val="CommentReference"/>
        </w:rPr>
        <w:commentReference w:id="0"/>
      </w:r>
      <w:commentRangeEnd w:id="1"/>
      <w:r w:rsidR="009F2255">
        <w:rPr>
          <w:rStyle w:val="CommentReference"/>
        </w:rPr>
        <w:commentReference w:id="1"/>
      </w:r>
    </w:p>
    <w:p w:rsidR="00465448" w:rsidRPr="00465448" w:rsidRDefault="00465448" w:rsidP="00465448">
      <w:pPr>
        <w:spacing w:after="0" w:line="240" w:lineRule="auto"/>
        <w:rPr>
          <w:rFonts w:eastAsia="Times New Roman" w:cstheme="minorHAnsi"/>
        </w:rPr>
      </w:pPr>
    </w:p>
    <w:p w:rsidR="00D17C3B" w:rsidRPr="00AE64EF" w:rsidRDefault="00D17C3B" w:rsidP="00406C98">
      <w:pPr>
        <w:spacing w:after="0" w:line="480" w:lineRule="auto"/>
      </w:pPr>
      <w:r w:rsidRPr="00AE64EF">
        <w:t>AP Literature &amp; Composition</w:t>
      </w:r>
    </w:p>
    <w:p w:rsidR="00D17C3B" w:rsidRPr="00AE64EF" w:rsidRDefault="00D17C3B" w:rsidP="00406C98">
      <w:pPr>
        <w:spacing w:after="0" w:line="480" w:lineRule="auto"/>
      </w:pPr>
      <w:r w:rsidRPr="00AE64EF">
        <w:t>Composition: Explication</w:t>
      </w:r>
    </w:p>
    <w:p w:rsidR="00D17C3B" w:rsidRPr="00AE64EF" w:rsidRDefault="00D17C3B" w:rsidP="00406C98">
      <w:pPr>
        <w:spacing w:after="0" w:line="480" w:lineRule="auto"/>
      </w:pPr>
      <w:r w:rsidRPr="00AE64EF">
        <w:t>11 December 2009</w:t>
      </w:r>
    </w:p>
    <w:p w:rsidR="00D17C3B" w:rsidRPr="00AE64EF" w:rsidRDefault="00465448" w:rsidP="00406C98">
      <w:pPr>
        <w:spacing w:after="0" w:line="480" w:lineRule="auto"/>
        <w:jc w:val="center"/>
      </w:pPr>
      <w:r>
        <w:t>Living Life</w:t>
      </w:r>
    </w:p>
    <w:p w:rsidR="00C471CA" w:rsidRDefault="00D17C3B" w:rsidP="00406C98">
      <w:pPr>
        <w:spacing w:after="0" w:line="480" w:lineRule="auto"/>
        <w:rPr>
          <w:ins w:id="2" w:author=" " w:date="2010-01-06T08:59:00Z"/>
        </w:rPr>
      </w:pPr>
      <w:r w:rsidRPr="00AE64EF">
        <w:tab/>
      </w:r>
      <w:r w:rsidR="00964CBF" w:rsidRPr="00AE64EF">
        <w:t>“</w:t>
      </w:r>
      <w:r w:rsidR="008933F1" w:rsidRPr="00AE64EF">
        <w:t>People only have one life to live</w:t>
      </w:r>
      <w:r w:rsidR="00964CBF" w:rsidRPr="00AE64EF">
        <w:t>” and “guys only want one thing and that one thing is sex”</w:t>
      </w:r>
      <w:r w:rsidR="00704AA0" w:rsidRPr="00AE64EF">
        <w:rPr>
          <w:i/>
        </w:rPr>
        <w:t xml:space="preserve"> </w:t>
      </w:r>
      <w:r w:rsidR="00704AA0" w:rsidRPr="00AE64EF">
        <w:t xml:space="preserve">are two well-known phrases </w:t>
      </w:r>
      <w:r w:rsidR="00964CBF" w:rsidRPr="00AE64EF">
        <w:t xml:space="preserve">that </w:t>
      </w:r>
      <w:r w:rsidR="00394298" w:rsidRPr="00AE64EF">
        <w:t>are very different on the surface, but familiar at the same time</w:t>
      </w:r>
      <w:r w:rsidR="00C5172E" w:rsidRPr="00AE64EF">
        <w:t>.  Many women</w:t>
      </w:r>
      <w:r w:rsidR="00964CBF" w:rsidRPr="00AE64EF">
        <w:t xml:space="preserve"> are constantly putting men into the typical stereotype of wanting sex and only sex.  When people want others in life to </w:t>
      </w:r>
      <w:r w:rsidR="00394298" w:rsidRPr="00AE64EF">
        <w:t>do certain things or participate in a particular event and that person willingly refuses for one reason or another, people will more often than not say someth</w:t>
      </w:r>
      <w:r w:rsidR="008933F1" w:rsidRPr="00AE64EF">
        <w:t>ing like “life is short” or “people</w:t>
      </w:r>
      <w:r w:rsidR="00394298" w:rsidRPr="00AE64EF">
        <w:t xml:space="preserve"> only have one life to live” in order to persuade the person to participate.  </w:t>
      </w:r>
      <w:r w:rsidR="008933F1" w:rsidRPr="00AE64EF">
        <w:t xml:space="preserve">Combine that persuasion with the woman’s </w:t>
      </w:r>
      <w:r w:rsidR="00964CBF" w:rsidRPr="00AE64EF">
        <w:t xml:space="preserve">sex stereotype of </w:t>
      </w:r>
      <w:r w:rsidR="008933F1" w:rsidRPr="00AE64EF">
        <w:t>men;</w:t>
      </w:r>
      <w:r w:rsidR="00964CBF" w:rsidRPr="00AE64EF">
        <w:t xml:space="preserve"> </w:t>
      </w:r>
      <w:ins w:id="3" w:author=" " w:date="2009-12-16T15:00:00Z">
        <w:r w:rsidR="00B163AE">
          <w:t xml:space="preserve"> </w:t>
        </w:r>
      </w:ins>
      <w:r w:rsidR="00964CBF" w:rsidRPr="00AE64EF">
        <w:t>Andrew Marvell’s “To His Coy Mistress”</w:t>
      </w:r>
      <w:r w:rsidR="00C5172E" w:rsidRPr="00AE64EF">
        <w:t xml:space="preserve"> poem fits that combination of phrases</w:t>
      </w:r>
      <w:r w:rsidR="00964CBF" w:rsidRPr="00AE64EF">
        <w:t xml:space="preserve">.  “To His Coy Mistress” makes use of </w:t>
      </w:r>
      <w:r w:rsidR="00434855" w:rsidRPr="00AE64EF">
        <w:t xml:space="preserve">tone, imagery, and </w:t>
      </w:r>
      <w:r w:rsidR="00C5172E" w:rsidRPr="00AE64EF">
        <w:t>allit</w:t>
      </w:r>
      <w:r w:rsidR="00434855" w:rsidRPr="00AE64EF">
        <w:t xml:space="preserve">eration </w:t>
      </w:r>
      <w:r w:rsidR="00C5172E" w:rsidRPr="00AE64EF">
        <w:t xml:space="preserve">to highlight the </w:t>
      </w:r>
      <w:r w:rsidR="008933F1" w:rsidRPr="00AE64EF">
        <w:t>importance of living life to its</w:t>
      </w:r>
      <w:r w:rsidR="00C5172E" w:rsidRPr="00AE64EF">
        <w:t xml:space="preserve"> fullest potential</w:t>
      </w:r>
      <w:r w:rsidR="00B979A8">
        <w:t xml:space="preserve"> and making it last because life is short.</w:t>
      </w:r>
    </w:p>
    <w:p w:rsidR="00376CD9" w:rsidRPr="00AE64EF" w:rsidRDefault="00C5172E" w:rsidP="00406C98">
      <w:pPr>
        <w:spacing w:after="0" w:line="480" w:lineRule="auto"/>
      </w:pPr>
      <w:commentRangeStart w:id="4"/>
      <w:commentRangeStart w:id="5"/>
      <w:r w:rsidRPr="00AE64EF">
        <w:tab/>
      </w:r>
      <w:commentRangeEnd w:id="4"/>
      <w:r w:rsidR="00B163AE">
        <w:rPr>
          <w:rStyle w:val="CommentReference"/>
        </w:rPr>
        <w:commentReference w:id="4"/>
      </w:r>
      <w:commentRangeEnd w:id="5"/>
      <w:r w:rsidR="00C471CA">
        <w:rPr>
          <w:rStyle w:val="CommentReference"/>
        </w:rPr>
        <w:commentReference w:id="5"/>
      </w:r>
      <w:r w:rsidR="00872E07" w:rsidRPr="00AE64EF">
        <w:t>“To His Coy Mistress” is broken down into three stanzas, each of which has a shifting tone.  The tone throughou</w:t>
      </w:r>
      <w:r w:rsidR="002F5EB2" w:rsidRPr="00AE64EF">
        <w:t xml:space="preserve">t this poem </w:t>
      </w:r>
      <w:del w:id="6" w:author=" " w:date="2009-12-16T15:02:00Z">
        <w:r w:rsidR="002F5EB2" w:rsidRPr="00AE64EF" w:rsidDel="00B163AE">
          <w:delText>serves to build</w:delText>
        </w:r>
      </w:del>
      <w:ins w:id="7" w:author=" " w:date="2009-12-16T15:02:00Z">
        <w:r w:rsidR="00B163AE">
          <w:t>builds</w:t>
        </w:r>
      </w:ins>
      <w:r w:rsidR="002F5EB2" w:rsidRPr="00AE64EF">
        <w:t xml:space="preserve"> on the speaker’s argument as it begins with insincere romance and flows into passionate, violent lust.  </w:t>
      </w:r>
      <w:ins w:id="8" w:author=" " w:date="2010-01-06T08:45:00Z">
        <w:r w:rsidR="008C543F">
          <w:t xml:space="preserve">Phrases </w:t>
        </w:r>
      </w:ins>
      <w:del w:id="9" w:author=" " w:date="2010-01-06T08:45:00Z">
        <w:r w:rsidR="005A3756" w:rsidRPr="00AE64EF" w:rsidDel="008C543F">
          <w:delText>Words</w:delText>
        </w:r>
      </w:del>
      <w:r w:rsidR="005A3756" w:rsidRPr="00AE64EF">
        <w:t xml:space="preserve"> such as “our long love’s day,” “love you ten years,” “love should grow” and “show your heart” from lines one through twenty in the first stanza create a romantic tone that begins the poem </w:t>
      </w:r>
      <w:ins w:id="10" w:author=" " w:date="2010-01-06T08:45:00Z">
        <w:r w:rsidR="008C543F">
          <w:t xml:space="preserve">romantically </w:t>
        </w:r>
      </w:ins>
      <w:commentRangeStart w:id="11"/>
      <w:del w:id="12" w:author=" " w:date="2010-01-06T08:45:00Z">
        <w:r w:rsidR="005A3756" w:rsidRPr="00AE64EF" w:rsidDel="008C543F">
          <w:delText>positively</w:delText>
        </w:r>
      </w:del>
      <w:commentRangeEnd w:id="11"/>
      <w:r w:rsidR="00B163AE">
        <w:rPr>
          <w:rStyle w:val="CommentReference"/>
        </w:rPr>
        <w:commentReference w:id="11"/>
      </w:r>
      <w:r w:rsidR="005A3756" w:rsidRPr="00AE64EF">
        <w:t xml:space="preserve">.  The long years of love indicate that the speaker has a sincere love and desire to be with </w:t>
      </w:r>
      <w:r w:rsidR="00B979A8">
        <w:t>this woman.  The speaker wants t</w:t>
      </w:r>
      <w:r w:rsidR="005A3756" w:rsidRPr="00AE64EF">
        <w:t>o admire each and every aspect of his lover until finally reaching her heart.  All of this may seem sincere, until the second part of the initial tone comes into play with</w:t>
      </w:r>
      <w:ins w:id="13" w:author=" " w:date="2010-01-06T09:01:00Z">
        <w:r w:rsidR="00C471CA">
          <w:t xml:space="preserve"> </w:t>
        </w:r>
      </w:ins>
      <w:ins w:id="14" w:author=" " w:date="2010-01-06T09:00:00Z">
        <w:r w:rsidR="00C471CA">
          <w:t>phrases</w:t>
        </w:r>
      </w:ins>
      <w:r w:rsidR="005A3756" w:rsidRPr="00AE64EF">
        <w:t xml:space="preserve"> </w:t>
      </w:r>
      <w:commentRangeStart w:id="15"/>
      <w:del w:id="16" w:author=" " w:date="2010-01-06T09:01:00Z">
        <w:r w:rsidR="005A3756" w:rsidRPr="00AE64EF" w:rsidDel="00C471CA">
          <w:delText>words</w:delText>
        </w:r>
      </w:del>
      <w:r w:rsidR="005A3756" w:rsidRPr="00AE64EF">
        <w:t xml:space="preserve"> </w:t>
      </w:r>
      <w:commentRangeEnd w:id="15"/>
      <w:r w:rsidR="00B163AE">
        <w:rPr>
          <w:rStyle w:val="CommentReference"/>
        </w:rPr>
        <w:commentReference w:id="15"/>
      </w:r>
      <w:r w:rsidR="005A3756" w:rsidRPr="00AE64EF">
        <w:t xml:space="preserve">such as “but world enough,” “time,” “hundred years,” “two hundred to adore each breast,” and “age at least” in lines one through twenty of </w:t>
      </w:r>
      <w:r w:rsidR="005A3756" w:rsidRPr="00AE64EF">
        <w:lastRenderedPageBreak/>
        <w:t>the first stanza.  These groups of words put a major emph</w:t>
      </w:r>
      <w:r w:rsidR="00B979A8">
        <w:t>asis on the time it would take t</w:t>
      </w:r>
      <w:r w:rsidR="005A3756" w:rsidRPr="00AE64EF">
        <w:t xml:space="preserve">o actually love her and admire all aspects of her body, soul, and mind.  </w:t>
      </w:r>
      <w:r w:rsidR="00376CD9" w:rsidRPr="00AE64EF">
        <w:t xml:space="preserve">Here, the romance becomes insincere because the speaker feels </w:t>
      </w:r>
      <w:commentRangeStart w:id="17"/>
      <w:r w:rsidR="00376CD9" w:rsidRPr="00AE64EF">
        <w:t xml:space="preserve">that is a waste of time, </w:t>
      </w:r>
      <w:commentRangeEnd w:id="17"/>
      <w:r w:rsidR="00B163AE">
        <w:rPr>
          <w:rStyle w:val="CommentReference"/>
        </w:rPr>
        <w:commentReference w:id="17"/>
      </w:r>
      <w:r w:rsidR="00376CD9" w:rsidRPr="00AE64EF">
        <w:t>and that the two of them would be wasting valuable time if they engaged in such actions.  As the poem continues, the speaker reveals his true desires with regards to his lover.</w:t>
      </w:r>
    </w:p>
    <w:p w:rsidR="00376CD9" w:rsidRPr="00AE64EF" w:rsidRDefault="00376CD9" w:rsidP="00406C98">
      <w:pPr>
        <w:spacing w:after="0" w:line="480" w:lineRule="auto"/>
      </w:pPr>
      <w:r w:rsidRPr="00AE64EF">
        <w:tab/>
        <w:t>Throughout the second stanza, the speaker seems to be more sincere</w:t>
      </w:r>
      <w:commentRangeStart w:id="18"/>
      <w:r w:rsidRPr="00AE64EF">
        <w:t xml:space="preserve">, </w:t>
      </w:r>
      <w:commentRangeEnd w:id="18"/>
      <w:r w:rsidR="00B163AE">
        <w:rPr>
          <w:rStyle w:val="CommentReference"/>
        </w:rPr>
        <w:commentReference w:id="18"/>
      </w:r>
      <w:r w:rsidRPr="00AE64EF">
        <w:t>because he now admits to what he really wants</w:t>
      </w:r>
      <w:del w:id="19" w:author=" " w:date="2009-12-16T15:04:00Z">
        <w:r w:rsidRPr="00AE64EF" w:rsidDel="00B163AE">
          <w:delText xml:space="preserve">, </w:delText>
        </w:r>
      </w:del>
      <w:r w:rsidRPr="00AE64EF">
        <w:t>and uses words such as “time’s wingèd chariot hurrying near,” “all before us lie,” “vast eternity,” “no more be found,” “dust,” and “ashes,” in lines twenty one to thirty two to create a negative, urgent tone.  The speaker uses time and age as obstacles and gives them negative implication</w:t>
      </w:r>
      <w:r w:rsidR="00140D92" w:rsidRPr="00AE64EF">
        <w:t>s</w:t>
      </w:r>
      <w:r w:rsidRPr="00AE64EF">
        <w:t xml:space="preserve"> when comparing them to graves, dust, and ashes.  </w:t>
      </w:r>
      <w:r w:rsidR="00140D92" w:rsidRPr="00AE64EF">
        <w:t>Here, sex is the main goal of the speaker, and he attempts to use this urgent tone to lure his lover into complying with his desires.  He argues that everything will go to waste if the two of them do not act presently.  At the end of this stanza, the speaker seemingly becomes impatient and sincerely urges his lover to have sex with him.</w:t>
      </w:r>
    </w:p>
    <w:p w:rsidR="00434855" w:rsidRPr="00AE64EF" w:rsidRDefault="00140D92" w:rsidP="00406C98">
      <w:pPr>
        <w:spacing w:after="0" w:line="480" w:lineRule="auto"/>
      </w:pPr>
      <w:r w:rsidRPr="00AE64EF">
        <w:tab/>
        <w:t xml:space="preserve">The speaker finally lets all of his emotions flow, now pushing forward violently.  </w:t>
      </w:r>
      <w:ins w:id="20" w:author=" " w:date="2010-01-06T09:03:00Z">
        <w:r w:rsidR="00DE3900">
          <w:t xml:space="preserve">Short, passionate phrases </w:t>
        </w:r>
      </w:ins>
      <w:commentRangeStart w:id="21"/>
      <w:del w:id="22" w:author=" " w:date="2010-01-06T09:03:00Z">
        <w:r w:rsidRPr="00AE64EF" w:rsidDel="00DE3900">
          <w:delText>Words</w:delText>
        </w:r>
      </w:del>
      <w:r w:rsidRPr="00AE64EF">
        <w:t xml:space="preserve"> such as </w:t>
      </w:r>
      <w:del w:id="23" w:author=" " w:date="2010-01-06T09:12:00Z">
        <w:r w:rsidRPr="00AE64EF" w:rsidDel="00BB68CC">
          <w:delText xml:space="preserve">“youthful hue,” </w:delText>
        </w:r>
      </w:del>
      <w:r w:rsidRPr="00AE64EF">
        <w:t xml:space="preserve">“willing soul transpires,” “instant fires,” “like amorous bird of prey,” </w:t>
      </w:r>
      <w:del w:id="24" w:author=" " w:date="2010-01-06T09:12:00Z">
        <w:r w:rsidRPr="00AE64EF" w:rsidDel="00BB68CC">
          <w:delText xml:space="preserve">“devour,” </w:delText>
        </w:r>
      </w:del>
      <w:r w:rsidRPr="00AE64EF">
        <w:t xml:space="preserve">“roll all our strength,” </w:t>
      </w:r>
      <w:ins w:id="25" w:author=" " w:date="2010-01-06T09:13:00Z">
        <w:r w:rsidR="00BB68CC">
          <w:t>and “</w:t>
        </w:r>
      </w:ins>
      <w:r w:rsidRPr="00AE64EF">
        <w:t xml:space="preserve">tear our pleasures,” </w:t>
      </w:r>
      <w:del w:id="26" w:author=" " w:date="2010-01-06T09:13:00Z">
        <w:r w:rsidRPr="00AE64EF" w:rsidDel="00BB68CC">
          <w:delText>and “run”</w:delText>
        </w:r>
      </w:del>
      <w:r w:rsidRPr="00AE64EF">
        <w:t xml:space="preserve"> in lines thirty three to forty six create a violent tone </w:t>
      </w:r>
      <w:ins w:id="27" w:author=" " w:date="2010-01-06T09:04:00Z">
        <w:r w:rsidR="00DE3900">
          <w:t xml:space="preserve">that is </w:t>
        </w:r>
      </w:ins>
      <w:r w:rsidRPr="00AE64EF">
        <w:t>full of lus</w:t>
      </w:r>
      <w:commentRangeStart w:id="28"/>
      <w:r w:rsidRPr="00AE64EF">
        <w:t xml:space="preserve">t.  </w:t>
      </w:r>
      <w:commentRangeEnd w:id="21"/>
      <w:r w:rsidR="00EB4D41">
        <w:rPr>
          <w:rStyle w:val="CommentReference"/>
        </w:rPr>
        <w:commentReference w:id="21"/>
      </w:r>
      <w:commentRangeEnd w:id="28"/>
      <w:r w:rsidR="009F2255">
        <w:rPr>
          <w:rStyle w:val="CommentReference"/>
        </w:rPr>
        <w:commentReference w:id="28"/>
      </w:r>
      <w:r w:rsidRPr="00AE64EF">
        <w:t xml:space="preserve">The speaker cannot take it anymore, and turns his romanticism into roughness “like amorous birds of prey” (38).  </w:t>
      </w:r>
      <w:r w:rsidR="00286D8B" w:rsidRPr="00AE64EF">
        <w:t xml:space="preserve">The coyness of his mistress, the old age factor </w:t>
      </w:r>
      <w:r w:rsidR="00B979A8">
        <w:t xml:space="preserve">(time constantly </w:t>
      </w:r>
      <w:r w:rsidR="00286D8B" w:rsidRPr="00AE64EF">
        <w:t>banging at their door</w:t>
      </w:r>
      <w:r w:rsidR="00B979A8">
        <w:t>),</w:t>
      </w:r>
      <w:r w:rsidR="00286D8B" w:rsidRPr="00AE64EF">
        <w:t xml:space="preserve"> and the speaker’s undeniable desire for sexual interaction with his lover transform him into a violent luster</w:t>
      </w:r>
      <w:r w:rsidR="00434855" w:rsidRPr="00AE64EF">
        <w:t>.  Obviously his patience has run short, and he is desperately attempting to make a valid argument in his favor.</w:t>
      </w:r>
      <w:r w:rsidR="00722CF2">
        <w:t xml:space="preserve">  Overall, the romantic, insincere, negative, urgent, and lustful tones allow this giant “pick-up line” to flow smoothly.  </w:t>
      </w:r>
      <w:ins w:id="29" w:author=" " w:date="2010-01-06T09:07:00Z">
        <w:r w:rsidR="00DE3900">
          <w:t xml:space="preserve">The style of this stanza is a great indication of how spectacular a person’s life can be. </w:t>
        </w:r>
      </w:ins>
      <w:commentRangeStart w:id="30"/>
      <w:del w:id="31" w:author=" " w:date="2010-01-06T09:07:00Z">
        <w:r w:rsidR="00722CF2" w:rsidDel="00DE3900">
          <w:delText xml:space="preserve">That fluidity throughout the poem reinforces </w:delText>
        </w:r>
        <w:r w:rsidR="00722CF2" w:rsidDel="00DE3900">
          <w:lastRenderedPageBreak/>
          <w:delText>how spectacular a person’s life can be.</w:delText>
        </w:r>
      </w:del>
      <w:r w:rsidR="00722CF2">
        <w:t xml:space="preserve">  </w:t>
      </w:r>
      <w:commentRangeEnd w:id="30"/>
      <w:r w:rsidR="00EB4D41">
        <w:rPr>
          <w:rStyle w:val="CommentReference"/>
        </w:rPr>
        <w:commentReference w:id="30"/>
      </w:r>
      <w:r w:rsidR="00722CF2">
        <w:t xml:space="preserve">Life </w:t>
      </w:r>
      <w:r w:rsidR="00885550">
        <w:t>should</w:t>
      </w:r>
      <w:r w:rsidR="00722CF2">
        <w:t xml:space="preserve"> “flow smoothly,” or in other words, </w:t>
      </w:r>
      <w:r w:rsidR="00885550">
        <w:t>enjoy life and seize the moment while the chance still exists.</w:t>
      </w:r>
    </w:p>
    <w:p w:rsidR="00434855" w:rsidRPr="00AE64EF" w:rsidRDefault="00434855" w:rsidP="00406C98">
      <w:pPr>
        <w:spacing w:after="0" w:line="480" w:lineRule="auto"/>
      </w:pPr>
      <w:r w:rsidRPr="00AE64EF">
        <w:tab/>
      </w:r>
      <w:r w:rsidR="00885550" w:rsidRPr="00AE64EF">
        <w:t xml:space="preserve">The poem </w:t>
      </w:r>
      <w:r w:rsidR="00885550">
        <w:t>also uses imagery to</w:t>
      </w:r>
      <w:r w:rsidR="00885550" w:rsidRPr="00AE64EF">
        <w:t xml:space="preserve"> strengthen the various tones that presented themselves throughout the poem.  </w:t>
      </w:r>
      <w:commentRangeStart w:id="32"/>
      <w:r w:rsidRPr="00AE64EF">
        <w:t xml:space="preserve">In stanza number one, </w:t>
      </w:r>
      <w:ins w:id="33" w:author=" " w:date="2010-01-06T09:17:00Z">
        <w:r w:rsidR="00BB68CC">
          <w:t xml:space="preserve">the numerous </w:t>
        </w:r>
      </w:ins>
      <w:r w:rsidRPr="00AE64EF">
        <w:t xml:space="preserve">images </w:t>
      </w:r>
      <w:del w:id="34" w:author=" " w:date="2010-01-06T09:17:00Z">
        <w:r w:rsidRPr="00AE64EF" w:rsidDel="00BB68CC">
          <w:delText xml:space="preserve">such as </w:delText>
        </w:r>
      </w:del>
      <w:del w:id="35" w:author=" " w:date="2010-01-06T09:16:00Z">
        <w:r w:rsidRPr="00AE64EF" w:rsidDel="00BB68CC">
          <w:delText>“Indian Ganges’,” “rubies,” “Flood,” “vegetable love,” “vaster than empires,” and “adore eac</w:delText>
        </w:r>
      </w:del>
      <w:del w:id="36" w:author=" " w:date="2010-01-06T09:17:00Z">
        <w:r w:rsidRPr="00AE64EF" w:rsidDel="00BB68CC">
          <w:delText xml:space="preserve">h breast” in lines one to twenty </w:delText>
        </w:r>
      </w:del>
      <w:r w:rsidRPr="00AE64EF">
        <w:t xml:space="preserve">serve to bring the speaker’s mistress to a state of imagination, a peaceful imagination.  </w:t>
      </w:r>
      <w:commentRangeEnd w:id="32"/>
      <w:r w:rsidR="00EB4D41">
        <w:rPr>
          <w:rStyle w:val="CommentReference"/>
        </w:rPr>
        <w:commentReference w:id="32"/>
      </w:r>
      <w:r w:rsidR="00632A0B" w:rsidRPr="00AE64EF">
        <w:t xml:space="preserve">The rivers, </w:t>
      </w:r>
      <w:ins w:id="37" w:author=" " w:date="2010-01-06T09:14:00Z">
        <w:r w:rsidR="00BB68CC">
          <w:t>like the “Indian Ganges” (</w:t>
        </w:r>
      </w:ins>
      <w:ins w:id="38" w:author=" " w:date="2010-01-06T09:15:00Z">
        <w:r w:rsidR="00BB68CC">
          <w:t>5</w:t>
        </w:r>
      </w:ins>
      <w:ins w:id="39" w:author=" " w:date="2010-01-06T09:14:00Z">
        <w:r w:rsidR="00BB68CC">
          <w:t xml:space="preserve">), </w:t>
        </w:r>
      </w:ins>
      <w:ins w:id="40" w:author=" " w:date="2010-01-06T09:16:00Z">
        <w:r w:rsidR="00BB68CC">
          <w:t xml:space="preserve">precious </w:t>
        </w:r>
      </w:ins>
      <w:ins w:id="41" w:author=" " w:date="2010-01-06T09:14:00Z">
        <w:r w:rsidR="00BB68CC">
          <w:t>“</w:t>
        </w:r>
      </w:ins>
      <w:r w:rsidR="00632A0B" w:rsidRPr="00AE64EF">
        <w:t>rubies</w:t>
      </w:r>
      <w:ins w:id="42" w:author=" " w:date="2010-01-06T09:14:00Z">
        <w:r w:rsidR="00BB68CC">
          <w:t>” (</w:t>
        </w:r>
      </w:ins>
      <w:ins w:id="43" w:author=" " w:date="2010-01-06T09:15:00Z">
        <w:r w:rsidR="00BB68CC">
          <w:t>6</w:t>
        </w:r>
      </w:ins>
      <w:ins w:id="44" w:author=" " w:date="2010-01-06T09:14:00Z">
        <w:r w:rsidR="00BB68CC">
          <w:t>)</w:t>
        </w:r>
      </w:ins>
      <w:r w:rsidR="00632A0B" w:rsidRPr="00AE64EF">
        <w:t xml:space="preserve">, and </w:t>
      </w:r>
      <w:ins w:id="45" w:author=" " w:date="2010-01-06T09:17:00Z">
        <w:r w:rsidR="00BB68CC">
          <w:t xml:space="preserve">great </w:t>
        </w:r>
      </w:ins>
      <w:r w:rsidR="00632A0B" w:rsidRPr="00AE64EF">
        <w:t xml:space="preserve">empires are far more impressive than the scenery that surrounds the two of them.  These ideas give the mistress a sense of romance </w:t>
      </w:r>
      <w:del w:id="46" w:author=" " w:date="2009-12-16T15:22:00Z">
        <w:r w:rsidR="00632A0B" w:rsidRPr="00AE64EF" w:rsidDel="00EB4D41">
          <w:delText xml:space="preserve">that </w:delText>
        </w:r>
      </w:del>
      <w:ins w:id="47" w:author=" " w:date="2009-12-16T15:22:00Z">
        <w:r w:rsidR="00EB4D41">
          <w:t>in which</w:t>
        </w:r>
        <w:r w:rsidR="00EB4D41" w:rsidRPr="00AE64EF">
          <w:t xml:space="preserve"> </w:t>
        </w:r>
      </w:ins>
      <w:r w:rsidR="00632A0B" w:rsidRPr="00AE64EF">
        <w:t>the speaker is interested</w:t>
      </w:r>
      <w:del w:id="48" w:author=" " w:date="2009-12-16T15:22:00Z">
        <w:r w:rsidR="00632A0B" w:rsidRPr="00AE64EF" w:rsidDel="00EB4D41">
          <w:delText xml:space="preserve"> in</w:delText>
        </w:r>
      </w:del>
      <w:r w:rsidR="00632A0B" w:rsidRPr="00AE64EF">
        <w:t xml:space="preserve">.  These initial images that enhance the tone serve to relay the information that people often want to do something with their lives, but they will generally be hesitant.  The speaker urges people away from being hesitant with his redundant theme of time.  </w:t>
      </w:r>
      <w:commentRangeStart w:id="49"/>
      <w:r w:rsidR="00632A0B" w:rsidRPr="00AE64EF">
        <w:t xml:space="preserve">Moving into the second stanza, </w:t>
      </w:r>
      <w:ins w:id="50" w:author=" " w:date="2010-01-06T09:18:00Z">
        <w:r w:rsidR="00BB68CC">
          <w:t xml:space="preserve">the darkened </w:t>
        </w:r>
      </w:ins>
      <w:r w:rsidR="00632A0B" w:rsidRPr="00AE64EF">
        <w:t xml:space="preserve">images </w:t>
      </w:r>
      <w:del w:id="51" w:author=" " w:date="2010-01-06T09:18:00Z">
        <w:r w:rsidR="00632A0B" w:rsidRPr="00AE64EF" w:rsidDel="00BB68CC">
          <w:delText>like “lie,” “deserts,” “worms,” “honour turn to dust,” “ashes all my lust,” and “grave’s a fine and private place” i</w:delText>
        </w:r>
        <w:r w:rsidR="00DF1305" w:rsidRPr="00AE64EF" w:rsidDel="00BB68CC">
          <w:delText xml:space="preserve">n lines twenty one to thirty </w:delText>
        </w:r>
      </w:del>
      <w:r w:rsidR="00DF1305" w:rsidRPr="00AE64EF">
        <w:t xml:space="preserve">really bring out the negativity of the speaker’s urgent tone.  </w:t>
      </w:r>
      <w:commentRangeEnd w:id="49"/>
      <w:r w:rsidR="00EB4D41">
        <w:rPr>
          <w:rStyle w:val="CommentReference"/>
        </w:rPr>
        <w:commentReference w:id="49"/>
      </w:r>
      <w:ins w:id="52" w:author=" " w:date="2010-01-06T09:19:00Z">
        <w:r w:rsidR="00BB68CC">
          <w:t>The speaker so desperately desires sexual interactions</w:t>
        </w:r>
      </w:ins>
      <w:ins w:id="53" w:author=" " w:date="2010-01-06T09:20:00Z">
        <w:r w:rsidR="00BB68CC">
          <w:t xml:space="preserve"> that he sarcastically says the “grave’s a fine and private place” (</w:t>
        </w:r>
      </w:ins>
      <w:ins w:id="54" w:author=" " w:date="2010-01-06T09:23:00Z">
        <w:r w:rsidR="00E12B20">
          <w:t>31</w:t>
        </w:r>
      </w:ins>
      <w:ins w:id="55" w:author=" " w:date="2010-01-06T09:20:00Z">
        <w:r w:rsidR="00BB68CC">
          <w:t>) where she can “lie” (</w:t>
        </w:r>
      </w:ins>
      <w:ins w:id="56" w:author=" " w:date="2010-01-06T09:24:00Z">
        <w:r w:rsidR="00E12B20">
          <w:t>23</w:t>
        </w:r>
      </w:ins>
      <w:ins w:id="57" w:author=" " w:date="2010-01-06T09:20:00Z">
        <w:r w:rsidR="00BB68CC">
          <w:t>) with</w:t>
        </w:r>
      </w:ins>
      <w:ins w:id="58" w:author=" " w:date="2010-01-06T09:21:00Z">
        <w:r w:rsidR="00BB68CC">
          <w:t xml:space="preserve"> “worms” (</w:t>
        </w:r>
      </w:ins>
      <w:ins w:id="59" w:author=" " w:date="2010-01-06T09:24:00Z">
        <w:r w:rsidR="00E12B20">
          <w:t>27</w:t>
        </w:r>
      </w:ins>
      <w:ins w:id="60" w:author=" " w:date="2010-01-06T09:21:00Z">
        <w:r w:rsidR="00BB68CC">
          <w:t xml:space="preserve">) while </w:t>
        </w:r>
      </w:ins>
      <w:ins w:id="61" w:author=" " w:date="2010-01-06T09:24:00Z">
        <w:r w:rsidR="00E12B20">
          <w:t xml:space="preserve">all the lust turns to ashes.  </w:t>
        </w:r>
      </w:ins>
      <w:r w:rsidR="00DF1305" w:rsidRPr="00AE64EF">
        <w:t>These depressing images shed light to the reality of what could happen if they don’t engage in sex very soon.  Thi</w:t>
      </w:r>
      <w:r w:rsidR="00822813" w:rsidRPr="00AE64EF">
        <w:t xml:space="preserve">s translates into everyday life; waiting can be deadly because if we do not seize the moment, everything, including life, will completely go to waste.  </w:t>
      </w:r>
      <w:r w:rsidR="003E7D8A" w:rsidRPr="00AE64EF">
        <w:t xml:space="preserve">So, the speaker says, we should delve into our passion and give it everything we have!  </w:t>
      </w:r>
      <w:ins w:id="62" w:author=" " w:date="2010-01-06T09:25:00Z">
        <w:r w:rsidR="00E12B20">
          <w:t xml:space="preserve">Rough and hardened </w:t>
        </w:r>
      </w:ins>
      <w:commentRangeStart w:id="63"/>
      <w:del w:id="64" w:author=" " w:date="2010-01-06T09:25:00Z">
        <w:r w:rsidR="003E7D8A" w:rsidRPr="00AE64EF" w:rsidDel="00E12B20">
          <w:delText>I</w:delText>
        </w:r>
      </w:del>
      <w:ins w:id="65" w:author=" " w:date="2010-01-06T09:25:00Z">
        <w:r w:rsidR="00E12B20">
          <w:t>i</w:t>
        </w:r>
      </w:ins>
      <w:r w:rsidR="003E7D8A" w:rsidRPr="00AE64EF">
        <w:t xml:space="preserve">mages </w:t>
      </w:r>
      <w:ins w:id="66" w:author=" " w:date="2010-01-06T09:26:00Z">
        <w:r w:rsidR="00E12B20">
          <w:t xml:space="preserve">throughout the final stanza </w:t>
        </w:r>
      </w:ins>
      <w:del w:id="67" w:author=" " w:date="2010-01-06T09:25:00Z">
        <w:r w:rsidR="003E7D8A" w:rsidRPr="00AE64EF" w:rsidDel="00E12B20">
          <w:delText>including “morning dew,” “fires,” “sport us,” “birds of prey,” “slow-</w:delText>
        </w:r>
        <w:r w:rsidR="005B261B" w:rsidRPr="00AE64EF" w:rsidDel="00E12B20">
          <w:delText>chapped</w:delText>
        </w:r>
        <w:r w:rsidR="003E7D8A" w:rsidRPr="00AE64EF" w:rsidDel="00E12B20">
          <w:delText xml:space="preserve"> power,” “pleasures,” “life,” and “rough strife”</w:delText>
        </w:r>
        <w:r w:rsidR="009E0051" w:rsidRPr="00AE64EF" w:rsidDel="00E12B20">
          <w:delText xml:space="preserve"> throughout</w:delText>
        </w:r>
        <w:r w:rsidR="003E7D8A" w:rsidRPr="00AE64EF" w:rsidDel="00E12B20">
          <w:delText xml:space="preserve"> lines thirty three to forty six </w:delText>
        </w:r>
      </w:del>
      <w:r w:rsidR="004D0FEE" w:rsidRPr="00AE64EF">
        <w:t xml:space="preserve">reinforces the </w:t>
      </w:r>
      <w:ins w:id="68" w:author=" " w:date="2010-01-06T09:26:00Z">
        <w:r w:rsidR="00E12B20">
          <w:t xml:space="preserve">speaker’s </w:t>
        </w:r>
      </w:ins>
      <w:r w:rsidR="004D0FEE" w:rsidRPr="00AE64EF">
        <w:t xml:space="preserve">violently passionate tone.  </w:t>
      </w:r>
      <w:commentRangeEnd w:id="63"/>
      <w:r w:rsidR="00EB4D41">
        <w:rPr>
          <w:rStyle w:val="CommentReference"/>
        </w:rPr>
        <w:commentReference w:id="63"/>
      </w:r>
      <w:ins w:id="69" w:author=" " w:date="2010-01-06T09:28:00Z">
        <w:r w:rsidR="00E12B20">
          <w:t xml:space="preserve">The earlier argument of time is now pushed to its limits, for the speaker can wait no longer.  He wishes, like </w:t>
        </w:r>
      </w:ins>
      <w:ins w:id="70" w:author=" " w:date="2010-01-06T09:29:00Z">
        <w:r w:rsidR="00E12B20">
          <w:t>“instant fires”</w:t>
        </w:r>
      </w:ins>
      <w:ins w:id="71" w:author=" " w:date="2010-01-06T09:28:00Z">
        <w:r w:rsidR="00E12B20">
          <w:t xml:space="preserve"> (</w:t>
        </w:r>
      </w:ins>
      <w:ins w:id="72" w:author=" " w:date="2010-01-06T09:29:00Z">
        <w:r w:rsidR="00E12B20">
          <w:t>36</w:t>
        </w:r>
      </w:ins>
      <w:ins w:id="73" w:author=" " w:date="2010-01-06T09:28:00Z">
        <w:r w:rsidR="00E12B20">
          <w:t>)</w:t>
        </w:r>
      </w:ins>
      <w:ins w:id="74" w:author=" " w:date="2010-01-06T09:29:00Z">
        <w:r w:rsidR="00E12B20">
          <w:t xml:space="preserve">, that they </w:t>
        </w:r>
      </w:ins>
      <w:ins w:id="75" w:author=" " w:date="2010-01-06T09:30:00Z">
        <w:r w:rsidR="00E12B20">
          <w:t>“sport” (37) “like amorous birds of prey” (38).</w:t>
        </w:r>
      </w:ins>
      <w:r w:rsidR="004D0FEE" w:rsidRPr="00AE64EF">
        <w:t xml:space="preserve">Here, the speaker’s images are of fiery passion, implicating that he has let all emotions overcome </w:t>
      </w:r>
      <w:r w:rsidR="004D0FEE" w:rsidRPr="00AE64EF">
        <w:lastRenderedPageBreak/>
        <w:t>him, and they should make love.  This final stanza of images links to people’s lives, demanding that they experience more than just an average lifestyle.  Imagery successfully develops and enhances the tone while bringing the overall theme of “To His Coy Mistress” to life.</w:t>
      </w:r>
    </w:p>
    <w:p w:rsidR="004D0FEE" w:rsidRPr="00AE64EF" w:rsidRDefault="004D0FEE" w:rsidP="00406C98">
      <w:pPr>
        <w:spacing w:after="0" w:line="480" w:lineRule="auto"/>
      </w:pPr>
      <w:r w:rsidRPr="00AE64EF">
        <w:tab/>
      </w:r>
      <w:r w:rsidR="00B979A8">
        <w:t xml:space="preserve">The musical device, </w:t>
      </w:r>
      <w:r w:rsidRPr="00AE64EF">
        <w:t>alliteration, serve</w:t>
      </w:r>
      <w:r w:rsidR="00B979A8">
        <w:t>s</w:t>
      </w:r>
      <w:r w:rsidRPr="00AE64EF">
        <w:t xml:space="preserve"> to enhance</w:t>
      </w:r>
      <w:r w:rsidR="00B979A8">
        <w:t xml:space="preserve"> the poem’s overall effect.  This device</w:t>
      </w:r>
      <w:r w:rsidR="00642A3D" w:rsidRPr="00AE64EF">
        <w:t xml:space="preserve"> tie</w:t>
      </w:r>
      <w:r w:rsidR="00B979A8">
        <w:t>s</w:t>
      </w:r>
      <w:r w:rsidR="00642A3D" w:rsidRPr="00AE64EF">
        <w:t xml:space="preserve"> together important lines, adds beauty, and adds a quickened pace to the poem.  The first stanza and the last stanza are full of alliteration.  The first stanza uses alliteration with the words “we, world,” (1) “We, would, which,” (2) “long, love’s,” (4) “thirty, thousand,” (16) and “should, show” (18).  The “wuh,” “luh,” “th</w:t>
      </w:r>
      <w:r w:rsidR="00FF3DC8" w:rsidRPr="00AE64EF">
        <w:t>h</w:t>
      </w:r>
      <w:r w:rsidR="00642A3D" w:rsidRPr="00AE64EF">
        <w:t xml:space="preserve">,” and “shh” sounds pick up the direction that this first stanza is headed.  </w:t>
      </w:r>
      <w:commentRangeStart w:id="76"/>
      <w:del w:id="77" w:author=" " w:date="2010-01-06T09:31:00Z">
        <w:r w:rsidR="00C44AB4" w:rsidRPr="00AE64EF" w:rsidDel="00BA53A4">
          <w:delText xml:space="preserve">The beauty in these sounds combined with the flow they create in the sound of each of the lines enhances the theme throughout this poem. </w:delText>
        </w:r>
      </w:del>
      <w:r w:rsidR="00C44AB4" w:rsidRPr="00AE64EF">
        <w:t xml:space="preserve"> </w:t>
      </w:r>
      <w:commentRangeEnd w:id="76"/>
      <w:r w:rsidR="00EB4D41">
        <w:rPr>
          <w:rStyle w:val="CommentReference"/>
        </w:rPr>
        <w:commentReference w:id="76"/>
      </w:r>
      <w:r w:rsidR="00C44AB4" w:rsidRPr="00AE64EF">
        <w:t xml:space="preserve">The first stanza calls attention to action and events that occur in life that people may not seize and take the opportunity to experience.  These events can be wonderful experiences, and they can bring joy to life.  As the imagery and tone throughout the second stanza creates a depressive and negative mood, the positive </w:t>
      </w:r>
      <w:del w:id="78" w:author=" " w:date="2009-12-16T15:24:00Z">
        <w:r w:rsidR="00C44AB4" w:rsidRPr="00AE64EF" w:rsidDel="00EB4D41">
          <w:delText xml:space="preserve">tone of </w:delText>
        </w:r>
      </w:del>
      <w:r w:rsidR="00C44AB4" w:rsidRPr="00AE64EF">
        <w:t>alliteration is absent.</w:t>
      </w:r>
      <w:r w:rsidR="00FF3DC8" w:rsidRPr="00AE64EF">
        <w:t xml:space="preserve">  The poem comes to a conclusion with a bang of alliteration.  The final two lines effectively finish the poem with alliterations such as “Thus, though,” (45) “Stand, still,” (46) and “we, will” (46).  As alliteration gives this poem a quickening pace, these “thh,” “st,” and “wuh” sounds that flow smoothly throughout each line reemphasizes the speaker’s violent lust and passion for his mistress.  </w:t>
      </w:r>
      <w:commentRangeStart w:id="79"/>
      <w:r w:rsidR="00FF3DC8" w:rsidRPr="00AE64EF">
        <w:t>With the quickened pace, the poem dives into the desired action</w:t>
      </w:r>
      <w:r w:rsidR="00F46AF8" w:rsidRPr="00AE64EF">
        <w:t xml:space="preserve"> of sex</w:t>
      </w:r>
      <w:r w:rsidR="00FF3DC8" w:rsidRPr="00AE64EF">
        <w:t>; people need to seize the moment and dive into something n</w:t>
      </w:r>
      <w:r w:rsidR="00F46AF8" w:rsidRPr="00AE64EF">
        <w:t>ew, adventurous, and eventful.</w:t>
      </w:r>
      <w:commentRangeEnd w:id="79"/>
      <w:r w:rsidR="00EB4D41">
        <w:rPr>
          <w:rStyle w:val="CommentReference"/>
        </w:rPr>
        <w:commentReference w:id="79"/>
      </w:r>
    </w:p>
    <w:p w:rsidR="00F46AF8" w:rsidRPr="00AE64EF" w:rsidRDefault="00F46AF8" w:rsidP="00406C98">
      <w:pPr>
        <w:spacing w:after="0" w:line="480" w:lineRule="auto"/>
      </w:pPr>
      <w:r w:rsidRPr="00AE64EF">
        <w:tab/>
        <w:t>On the surface, Andrew Marvell’s “To His Coy Mistress” is about a man who begins to set up a romantic</w:t>
      </w:r>
      <w:r w:rsidR="00B979A8">
        <w:t xml:space="preserve"> mood and scene for his mistress, but he does so insincerely.  </w:t>
      </w:r>
      <w:r w:rsidRPr="00AE64EF">
        <w:t xml:space="preserve">He then attempts to use time as an excuse </w:t>
      </w:r>
      <w:r w:rsidR="00B23692" w:rsidRPr="00AE64EF">
        <w:t>as to why they should proceed with his lustful desires.  Finally, he lets all control loose and goes for the grand finale.  However, this poem has much more to offer than a general stereotype of men.  Alliteration, imagery, and tone reveal the deeper meaning embe</w:t>
      </w:r>
      <w:r w:rsidR="00C52DD5" w:rsidRPr="00AE64EF">
        <w:t xml:space="preserve">dded in this masterpiece.  These </w:t>
      </w:r>
      <w:r w:rsidR="00C52DD5" w:rsidRPr="00AE64EF">
        <w:lastRenderedPageBreak/>
        <w:t xml:space="preserve">literary devices urge people to step out of that confining box that restricts them from experiencing life to its fullest.  Sometimes, people must take a risk.  The dark imagery in stanza two reveals what life will be like if lived too cautiously.  When given an opportunity to step over the edge, seize that moment for if people pass it </w:t>
      </w:r>
      <w:r w:rsidR="00B979A8">
        <w:t>by, they will forever wonder about the</w:t>
      </w:r>
      <w:r w:rsidR="00C52DD5" w:rsidRPr="00AE64EF">
        <w:t xml:space="preserve"> enjoyment, excitement, and life experiences that they could have been a part of.</w:t>
      </w:r>
    </w:p>
    <w:p w:rsidR="00406C98" w:rsidRPr="00AE64EF" w:rsidRDefault="00406C98" w:rsidP="00406C98">
      <w:pPr>
        <w:spacing w:after="0" w:line="480" w:lineRule="auto"/>
      </w:pPr>
    </w:p>
    <w:p w:rsidR="00406C98" w:rsidRDefault="00406C98" w:rsidP="00406C98">
      <w:pPr>
        <w:spacing w:after="0" w:line="480" w:lineRule="auto"/>
      </w:pPr>
    </w:p>
    <w:p w:rsidR="00885550" w:rsidRPr="00AE64EF" w:rsidRDefault="00885550" w:rsidP="00406C98">
      <w:pPr>
        <w:spacing w:after="0" w:line="480" w:lineRule="auto"/>
      </w:pPr>
    </w:p>
    <w:p w:rsidR="00885550" w:rsidRDefault="00885550" w:rsidP="00885550">
      <w:pPr>
        <w:spacing w:line="480" w:lineRule="auto"/>
      </w:pPr>
    </w:p>
    <w:p w:rsidR="00406C98" w:rsidRPr="00AE64EF" w:rsidRDefault="00406C98" w:rsidP="00885550">
      <w:pPr>
        <w:spacing w:line="480" w:lineRule="auto"/>
        <w:jc w:val="center"/>
      </w:pPr>
      <w:r w:rsidRPr="00AE64EF">
        <w:t>Works Cited</w:t>
      </w:r>
    </w:p>
    <w:p w:rsidR="00406C98" w:rsidRPr="00AE64EF" w:rsidRDefault="00406C98" w:rsidP="00406C98">
      <w:pPr>
        <w:spacing w:line="480" w:lineRule="auto"/>
        <w:ind w:left="720" w:hanging="720"/>
      </w:pPr>
      <w:r w:rsidRPr="00AE64EF">
        <w:t xml:space="preserve">Marvell, Andrew.  “To His Coy Mistress.”  </w:t>
      </w:r>
      <w:r w:rsidRPr="00AE64EF">
        <w:rPr>
          <w:u w:val="single"/>
        </w:rPr>
        <w:t>Perrine’s Literature: Structure, Sound, and Sense</w:t>
      </w:r>
      <w:r w:rsidRPr="00AE64EF">
        <w:t>.  Eds. Thomas R. Arp, Greg Johnson.  Boston Massachusetts, USA: Thomson/Wadsworth Publishing, 2006.  7</w:t>
      </w:r>
      <w:r w:rsidR="000846AA" w:rsidRPr="00AE64EF">
        <w:t>30</w:t>
      </w:r>
      <w:r w:rsidRPr="00AE64EF">
        <w:t>.</w:t>
      </w:r>
    </w:p>
    <w:p w:rsidR="00406C98" w:rsidRPr="00AE64EF" w:rsidRDefault="00CF4171" w:rsidP="00406C98">
      <w:pPr>
        <w:spacing w:after="0" w:line="480" w:lineRule="auto"/>
      </w:pPr>
      <w:ins w:id="80" w:author=" " w:date="2009-12-16T15:25: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v:imagedata r:id="rId8" o:title=""/>
            </v:shape>
          </w:pict>
        </w:r>
      </w:ins>
    </w:p>
    <w:sectPr w:rsidR="00406C98" w:rsidRPr="00AE64EF" w:rsidSect="005B261B">
      <w:headerReference w:type="default" r:id="rId9"/>
      <w:pgSz w:w="12240" w:h="15840"/>
      <w:pgMar w:top="1440" w:right="1440" w:bottom="1440" w:left="1440" w:header="720" w:footer="720" w:gutter="0"/>
      <w:pgNumType w:start="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2-16T15:00:00Z" w:initials="MSOffice">
    <w:p w:rsidR="00E12B20" w:rsidRDefault="00E12B20">
      <w:pPr>
        <w:pStyle w:val="CommentText"/>
      </w:pPr>
      <w:r>
        <w:rPr>
          <w:rStyle w:val="CommentReference"/>
        </w:rPr>
        <w:annotationRef/>
      </w:r>
      <w:r>
        <w:t>Oooh, you were able to use a header and have the numbering begin on the second page; well done; there are many in class that would pay well for this kind of information.</w:t>
      </w:r>
    </w:p>
  </w:comment>
  <w:comment w:id="1" w:author=" M. Lane" w:date="2010-01-06T12:31:00Z" w:initials="M. Lane">
    <w:p w:rsidR="009F2255" w:rsidRDefault="009F2255">
      <w:pPr>
        <w:pStyle w:val="CommentText"/>
      </w:pPr>
      <w:r>
        <w:rPr>
          <w:rStyle w:val="CommentReference"/>
        </w:rPr>
        <w:annotationRef/>
      </w:r>
      <w:r>
        <w:t>SIGNED: M. Lane – 1.6.10 – Nice job taking care of the embedding issues.</w:t>
      </w:r>
    </w:p>
  </w:comment>
  <w:comment w:id="4" w:author=" " w:date="2009-12-16T15:02:00Z" w:initials="MSOffice">
    <w:p w:rsidR="00E12B20" w:rsidRDefault="00E12B20">
      <w:pPr>
        <w:pStyle w:val="CommentText"/>
      </w:pPr>
      <w:r>
        <w:rPr>
          <w:rStyle w:val="CommentReference"/>
        </w:rPr>
        <w:annotationRef/>
      </w:r>
      <w:r>
        <w:t>new paragraph?</w:t>
      </w:r>
    </w:p>
  </w:comment>
  <w:comment w:id="5" w:author=" " w:date="2010-01-06T09:00:00Z" w:initials="MSOffice">
    <w:p w:rsidR="00E12B20" w:rsidRDefault="00E12B20">
      <w:pPr>
        <w:pStyle w:val="CommentText"/>
      </w:pPr>
      <w:r>
        <w:rPr>
          <w:rStyle w:val="CommentReference"/>
        </w:rPr>
        <w:annotationRef/>
      </w:r>
      <w:r>
        <w:t>THIS WAS ORIGINALLY A NEW PARAGRAPH, NOT SURE WHY IT WASN’T WHEN I TURNED IT IN.</w:t>
      </w:r>
    </w:p>
  </w:comment>
  <w:comment w:id="11" w:author=" " w:date="2009-12-16T15:02:00Z" w:initials="MSOffice">
    <w:p w:rsidR="00E12B20" w:rsidRDefault="00E12B20">
      <w:pPr>
        <w:pStyle w:val="CommentText"/>
      </w:pPr>
      <w:r>
        <w:rPr>
          <w:rStyle w:val="CommentReference"/>
        </w:rPr>
        <w:annotationRef/>
      </w:r>
      <w:r>
        <w:t xml:space="preserve">16.1 – do you mean “romantically”? </w:t>
      </w:r>
    </w:p>
  </w:comment>
  <w:comment w:id="15" w:author=" " w:date="2009-12-16T15:03:00Z" w:initials="MSOffice">
    <w:p w:rsidR="00E12B20" w:rsidRDefault="00E12B20">
      <w:pPr>
        <w:pStyle w:val="CommentText"/>
      </w:pPr>
      <w:r>
        <w:rPr>
          <w:rStyle w:val="CommentReference"/>
        </w:rPr>
        <w:annotationRef/>
      </w:r>
      <w:r>
        <w:t>what follows are phrases</w:t>
      </w:r>
    </w:p>
  </w:comment>
  <w:comment w:id="17" w:author=" " w:date="2009-12-16T15:03:00Z" w:initials="MSOffice">
    <w:p w:rsidR="00E12B20" w:rsidRDefault="00E12B20">
      <w:pPr>
        <w:pStyle w:val="CommentText"/>
      </w:pPr>
      <w:r>
        <w:rPr>
          <w:rStyle w:val="CommentReference"/>
        </w:rPr>
        <w:annotationRef/>
      </w:r>
      <w:r>
        <w:t>or that they don’t have that much time…same difference</w:t>
      </w:r>
    </w:p>
  </w:comment>
  <w:comment w:id="18" w:author=" " w:date="2009-12-16T15:04:00Z" w:initials="MSOffice">
    <w:p w:rsidR="00E12B20" w:rsidRDefault="00E12B20">
      <w:pPr>
        <w:pStyle w:val="CommentText"/>
      </w:pPr>
      <w:r>
        <w:rPr>
          <w:rStyle w:val="CommentReference"/>
        </w:rPr>
        <w:annotationRef/>
      </w:r>
      <w:r>
        <w:t>5.7 – remember to explain why</w:t>
      </w:r>
    </w:p>
  </w:comment>
  <w:comment w:id="21" w:author=" " w:date="2009-12-16T15:21:00Z" w:initials="MSOffice">
    <w:p w:rsidR="00E12B20" w:rsidRDefault="00E12B20">
      <w:pPr>
        <w:pStyle w:val="CommentText"/>
      </w:pPr>
      <w:r>
        <w:rPr>
          <w:rStyle w:val="CommentReference"/>
        </w:rPr>
        <w:annotationRef/>
      </w:r>
      <w:r>
        <w:t>It worked in the previous paragraphs, but this is not well embedded. Remember how to work your examples INTO your sentences instead of continually offering them as a list.</w:t>
      </w:r>
    </w:p>
  </w:comment>
  <w:comment w:id="28" w:author=" M. Lane" w:date="2010-01-06T12:31:00Z" w:initials="M. Lane">
    <w:p w:rsidR="009F2255" w:rsidRDefault="009F2255">
      <w:pPr>
        <w:pStyle w:val="CommentText"/>
      </w:pPr>
      <w:r>
        <w:rPr>
          <w:rStyle w:val="CommentReference"/>
        </w:rPr>
        <w:annotationRef/>
      </w:r>
      <w:r>
        <w:t>Much better.</w:t>
      </w:r>
    </w:p>
  </w:comment>
  <w:comment w:id="30" w:author=" " w:date="2009-12-16T15:22:00Z" w:initials="MSOffice">
    <w:p w:rsidR="00E12B20" w:rsidRDefault="00E12B20">
      <w:pPr>
        <w:pStyle w:val="CommentText"/>
      </w:pPr>
      <w:r>
        <w:rPr>
          <w:rStyle w:val="CommentReference"/>
        </w:rPr>
        <w:annotationRef/>
      </w:r>
      <w:r>
        <w:t>This sentence seems out of context.</w:t>
      </w:r>
    </w:p>
  </w:comment>
  <w:comment w:id="32" w:author=" " w:date="2009-12-16T15:22:00Z" w:initials="MSOffice">
    <w:p w:rsidR="00E12B20" w:rsidRDefault="00E12B20">
      <w:pPr>
        <w:pStyle w:val="CommentText"/>
      </w:pPr>
      <w:r>
        <w:rPr>
          <w:rStyle w:val="CommentReference"/>
        </w:rPr>
        <w:annotationRef/>
      </w:r>
      <w:r>
        <w:t>EMBED!</w:t>
      </w:r>
    </w:p>
  </w:comment>
  <w:comment w:id="49" w:author=" " w:date="2009-12-16T15:22:00Z" w:initials="MSOffice">
    <w:p w:rsidR="00E12B20" w:rsidRDefault="00E12B20">
      <w:pPr>
        <w:pStyle w:val="CommentText"/>
      </w:pPr>
      <w:r>
        <w:rPr>
          <w:rStyle w:val="CommentReference"/>
        </w:rPr>
        <w:annotationRef/>
      </w:r>
      <w:r>
        <w:t>embed</w:t>
      </w:r>
    </w:p>
  </w:comment>
  <w:comment w:id="63" w:author=" " w:date="2009-12-16T15:23:00Z" w:initials="MSOffice">
    <w:p w:rsidR="00E12B20" w:rsidRDefault="00E12B20">
      <w:pPr>
        <w:pStyle w:val="CommentText"/>
      </w:pPr>
      <w:r>
        <w:rPr>
          <w:rStyle w:val="CommentReference"/>
        </w:rPr>
        <w:annotationRef/>
      </w:r>
      <w:r>
        <w:t>embed</w:t>
      </w:r>
    </w:p>
  </w:comment>
  <w:comment w:id="76" w:author=" " w:date="2009-12-16T15:23:00Z" w:initials="MSOffice">
    <w:p w:rsidR="00E12B20" w:rsidRDefault="00E12B20">
      <w:pPr>
        <w:pStyle w:val="CommentText"/>
      </w:pPr>
      <w:r>
        <w:rPr>
          <w:rStyle w:val="CommentReference"/>
        </w:rPr>
        <w:annotationRef/>
      </w:r>
      <w:r>
        <w:t>how? review the language used in the text on musical devices</w:t>
      </w:r>
    </w:p>
  </w:comment>
  <w:comment w:id="79" w:author=" " w:date="2009-12-16T15:24:00Z" w:initials="MSOffice">
    <w:p w:rsidR="00E12B20" w:rsidRDefault="00E12B20">
      <w:pPr>
        <w:pStyle w:val="CommentText"/>
      </w:pPr>
      <w:r>
        <w:rPr>
          <w:rStyle w:val="CommentReference"/>
        </w:rPr>
        <w:annotationRef/>
      </w:r>
      <w:r>
        <w:t>This is good analysis.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C38" w:rsidRDefault="00442C38" w:rsidP="00406C98">
      <w:pPr>
        <w:spacing w:after="0" w:line="240" w:lineRule="auto"/>
      </w:pPr>
      <w:r>
        <w:separator/>
      </w:r>
    </w:p>
  </w:endnote>
  <w:endnote w:type="continuationSeparator" w:id="0">
    <w:p w:rsidR="00442C38" w:rsidRDefault="00442C38" w:rsidP="00406C9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C38" w:rsidRDefault="00442C38" w:rsidP="00406C98">
      <w:pPr>
        <w:spacing w:after="0" w:line="240" w:lineRule="auto"/>
      </w:pPr>
      <w:r>
        <w:separator/>
      </w:r>
    </w:p>
  </w:footnote>
  <w:footnote w:type="continuationSeparator" w:id="0">
    <w:p w:rsidR="00442C38" w:rsidRDefault="00442C38" w:rsidP="00406C9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2B20" w:rsidRDefault="00E12B20">
    <w:pPr>
      <w:pStyle w:val="Header"/>
      <w:jc w:val="right"/>
    </w:pPr>
    <w:r>
      <w:t xml:space="preserve">Roberts </w:t>
    </w:r>
    <w:sdt>
      <w:sdtPr>
        <w:id w:val="9558034"/>
        <w:docPartObj>
          <w:docPartGallery w:val="Page Numbers (Top of Page)"/>
          <w:docPartUnique/>
        </w:docPartObj>
      </w:sdtPr>
      <w:sdtContent>
        <w:fldSimple w:instr=" PAGE   \* MERGEFORMAT ">
          <w:r w:rsidR="009F2255">
            <w:rPr>
              <w:noProof/>
            </w:rPr>
            <w:t>1</w:t>
          </w:r>
        </w:fldSimple>
      </w:sdtContent>
    </w:sdt>
  </w:p>
  <w:p w:rsidR="00E12B20" w:rsidRDefault="00E12B2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8" w:nlCheck="1" w:checkStyle="0"/>
  <w:trackRevision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17C3B"/>
    <w:rsid w:val="000846AA"/>
    <w:rsid w:val="00087DCF"/>
    <w:rsid w:val="000B467D"/>
    <w:rsid w:val="00140D92"/>
    <w:rsid w:val="00155939"/>
    <w:rsid w:val="0021260D"/>
    <w:rsid w:val="00286D8B"/>
    <w:rsid w:val="002F5EB2"/>
    <w:rsid w:val="00376CD9"/>
    <w:rsid w:val="00394298"/>
    <w:rsid w:val="003E7D8A"/>
    <w:rsid w:val="00406C98"/>
    <w:rsid w:val="00434855"/>
    <w:rsid w:val="00442C38"/>
    <w:rsid w:val="00465448"/>
    <w:rsid w:val="004D0FEE"/>
    <w:rsid w:val="005A3756"/>
    <w:rsid w:val="005B261B"/>
    <w:rsid w:val="00632A0B"/>
    <w:rsid w:val="00642A3D"/>
    <w:rsid w:val="00677CB6"/>
    <w:rsid w:val="00704AA0"/>
    <w:rsid w:val="00722CF2"/>
    <w:rsid w:val="00822813"/>
    <w:rsid w:val="00872E07"/>
    <w:rsid w:val="00885550"/>
    <w:rsid w:val="008933F1"/>
    <w:rsid w:val="008C543F"/>
    <w:rsid w:val="00945DF7"/>
    <w:rsid w:val="00964CBF"/>
    <w:rsid w:val="00967EF9"/>
    <w:rsid w:val="009E0051"/>
    <w:rsid w:val="009F2255"/>
    <w:rsid w:val="00A46E52"/>
    <w:rsid w:val="00AE64EF"/>
    <w:rsid w:val="00B163AE"/>
    <w:rsid w:val="00B16814"/>
    <w:rsid w:val="00B23692"/>
    <w:rsid w:val="00B979A8"/>
    <w:rsid w:val="00BA53A4"/>
    <w:rsid w:val="00BB68CC"/>
    <w:rsid w:val="00BD5B59"/>
    <w:rsid w:val="00C44AB4"/>
    <w:rsid w:val="00C471CA"/>
    <w:rsid w:val="00C5172E"/>
    <w:rsid w:val="00C52DD5"/>
    <w:rsid w:val="00CF4171"/>
    <w:rsid w:val="00D17C3B"/>
    <w:rsid w:val="00DE3900"/>
    <w:rsid w:val="00DF1305"/>
    <w:rsid w:val="00E12B20"/>
    <w:rsid w:val="00E217BE"/>
    <w:rsid w:val="00E5345C"/>
    <w:rsid w:val="00E84069"/>
    <w:rsid w:val="00EB4D41"/>
    <w:rsid w:val="00F46AF8"/>
    <w:rsid w:val="00FB0161"/>
    <w:rsid w:val="00FF3DC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593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06C9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06C98"/>
  </w:style>
  <w:style w:type="paragraph" w:styleId="Footer">
    <w:name w:val="footer"/>
    <w:basedOn w:val="Normal"/>
    <w:link w:val="FooterChar"/>
    <w:uiPriority w:val="99"/>
    <w:semiHidden/>
    <w:unhideWhenUsed/>
    <w:rsid w:val="00406C9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6C98"/>
  </w:style>
  <w:style w:type="paragraph" w:styleId="BalloonText">
    <w:name w:val="Balloon Text"/>
    <w:basedOn w:val="Normal"/>
    <w:link w:val="BalloonTextChar"/>
    <w:uiPriority w:val="99"/>
    <w:semiHidden/>
    <w:unhideWhenUsed/>
    <w:rsid w:val="00406C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6C98"/>
    <w:rPr>
      <w:rFonts w:ascii="Tahoma" w:hAnsi="Tahoma" w:cs="Tahoma"/>
      <w:sz w:val="16"/>
      <w:szCs w:val="16"/>
    </w:rPr>
  </w:style>
  <w:style w:type="character" w:customStyle="1" w:styleId="numb">
    <w:name w:val="numb"/>
    <w:basedOn w:val="DefaultParagraphFont"/>
    <w:rsid w:val="00B16814"/>
  </w:style>
  <w:style w:type="character" w:customStyle="1" w:styleId="line">
    <w:name w:val="line"/>
    <w:basedOn w:val="DefaultParagraphFont"/>
    <w:rsid w:val="00B16814"/>
  </w:style>
  <w:style w:type="character" w:styleId="Hyperlink">
    <w:name w:val="Hyperlink"/>
    <w:basedOn w:val="DefaultParagraphFont"/>
    <w:uiPriority w:val="99"/>
    <w:semiHidden/>
    <w:unhideWhenUsed/>
    <w:rsid w:val="00B16814"/>
    <w:rPr>
      <w:color w:val="0000FF"/>
      <w:u w:val="single"/>
    </w:rPr>
  </w:style>
  <w:style w:type="character" w:styleId="CommentReference">
    <w:name w:val="annotation reference"/>
    <w:basedOn w:val="DefaultParagraphFont"/>
    <w:uiPriority w:val="99"/>
    <w:semiHidden/>
    <w:unhideWhenUsed/>
    <w:rsid w:val="00B163AE"/>
    <w:rPr>
      <w:sz w:val="16"/>
      <w:szCs w:val="16"/>
    </w:rPr>
  </w:style>
  <w:style w:type="paragraph" w:styleId="CommentText">
    <w:name w:val="annotation text"/>
    <w:basedOn w:val="Normal"/>
    <w:link w:val="CommentTextChar"/>
    <w:uiPriority w:val="99"/>
    <w:semiHidden/>
    <w:unhideWhenUsed/>
    <w:rsid w:val="00B163AE"/>
    <w:pPr>
      <w:spacing w:line="240" w:lineRule="auto"/>
    </w:pPr>
    <w:rPr>
      <w:sz w:val="20"/>
      <w:szCs w:val="20"/>
    </w:rPr>
  </w:style>
  <w:style w:type="character" w:customStyle="1" w:styleId="CommentTextChar">
    <w:name w:val="Comment Text Char"/>
    <w:basedOn w:val="DefaultParagraphFont"/>
    <w:link w:val="CommentText"/>
    <w:uiPriority w:val="99"/>
    <w:semiHidden/>
    <w:rsid w:val="00B163AE"/>
    <w:rPr>
      <w:sz w:val="20"/>
      <w:szCs w:val="20"/>
    </w:rPr>
  </w:style>
  <w:style w:type="paragraph" w:styleId="CommentSubject">
    <w:name w:val="annotation subject"/>
    <w:basedOn w:val="CommentText"/>
    <w:next w:val="CommentText"/>
    <w:link w:val="CommentSubjectChar"/>
    <w:uiPriority w:val="99"/>
    <w:semiHidden/>
    <w:unhideWhenUsed/>
    <w:rsid w:val="00B163AE"/>
    <w:rPr>
      <w:b/>
      <w:bCs/>
    </w:rPr>
  </w:style>
  <w:style w:type="character" w:customStyle="1" w:styleId="CommentSubjectChar">
    <w:name w:val="Comment Subject Char"/>
    <w:basedOn w:val="CommentTextChar"/>
    <w:link w:val="CommentSubject"/>
    <w:uiPriority w:val="99"/>
    <w:semiHidden/>
    <w:rsid w:val="00B163AE"/>
    <w:rPr>
      <w:b/>
      <w:bCs/>
    </w:rPr>
  </w:style>
</w:styles>
</file>

<file path=word/webSettings.xml><?xml version="1.0" encoding="utf-8"?>
<w:webSettings xmlns:r="http://schemas.openxmlformats.org/officeDocument/2006/relationships" xmlns:w="http://schemas.openxmlformats.org/wordprocessingml/2006/main">
  <w:divs>
    <w:div w:id="1353144061">
      <w:bodyDiv w:val="1"/>
      <w:marLeft w:val="0"/>
      <w:marRight w:val="0"/>
      <w:marTop w:val="0"/>
      <w:marBottom w:val="0"/>
      <w:divBdr>
        <w:top w:val="none" w:sz="0" w:space="0" w:color="auto"/>
        <w:left w:val="none" w:sz="0" w:space="0" w:color="auto"/>
        <w:bottom w:val="none" w:sz="0" w:space="0" w:color="auto"/>
        <w:right w:val="none" w:sz="0" w:space="0" w:color="auto"/>
      </w:divBdr>
      <w:divsChild>
        <w:div w:id="1908878048">
          <w:marLeft w:val="0"/>
          <w:marRight w:val="0"/>
          <w:marTop w:val="0"/>
          <w:marBottom w:val="0"/>
          <w:divBdr>
            <w:top w:val="none" w:sz="0" w:space="0" w:color="auto"/>
            <w:left w:val="none" w:sz="0" w:space="0" w:color="auto"/>
            <w:bottom w:val="none" w:sz="0" w:space="0" w:color="auto"/>
            <w:right w:val="none" w:sz="0" w:space="0" w:color="auto"/>
          </w:divBdr>
        </w:div>
        <w:div w:id="1593128975">
          <w:marLeft w:val="0"/>
          <w:marRight w:val="0"/>
          <w:marTop w:val="0"/>
          <w:marBottom w:val="0"/>
          <w:divBdr>
            <w:top w:val="none" w:sz="0" w:space="0" w:color="auto"/>
            <w:left w:val="none" w:sz="0" w:space="0" w:color="auto"/>
            <w:bottom w:val="none" w:sz="0" w:space="0" w:color="auto"/>
            <w:right w:val="none" w:sz="0" w:space="0" w:color="auto"/>
          </w:divBdr>
        </w:div>
        <w:div w:id="637951300">
          <w:marLeft w:val="0"/>
          <w:marRight w:val="0"/>
          <w:marTop w:val="0"/>
          <w:marBottom w:val="0"/>
          <w:divBdr>
            <w:top w:val="none" w:sz="0" w:space="0" w:color="auto"/>
            <w:left w:val="none" w:sz="0" w:space="0" w:color="auto"/>
            <w:bottom w:val="none" w:sz="0" w:space="0" w:color="auto"/>
            <w:right w:val="none" w:sz="0" w:space="0" w:color="auto"/>
          </w:divBdr>
        </w:div>
        <w:div w:id="708839483">
          <w:marLeft w:val="0"/>
          <w:marRight w:val="0"/>
          <w:marTop w:val="0"/>
          <w:marBottom w:val="0"/>
          <w:divBdr>
            <w:top w:val="none" w:sz="0" w:space="0" w:color="auto"/>
            <w:left w:val="none" w:sz="0" w:space="0" w:color="auto"/>
            <w:bottom w:val="none" w:sz="0" w:space="0" w:color="auto"/>
            <w:right w:val="none" w:sz="0" w:space="0" w:color="auto"/>
          </w:divBdr>
        </w:div>
        <w:div w:id="1559172411">
          <w:marLeft w:val="0"/>
          <w:marRight w:val="0"/>
          <w:marTop w:val="0"/>
          <w:marBottom w:val="0"/>
          <w:divBdr>
            <w:top w:val="none" w:sz="0" w:space="0" w:color="auto"/>
            <w:left w:val="none" w:sz="0" w:space="0" w:color="auto"/>
            <w:bottom w:val="none" w:sz="0" w:space="0" w:color="auto"/>
            <w:right w:val="none" w:sz="0" w:space="0" w:color="auto"/>
          </w:divBdr>
        </w:div>
        <w:div w:id="264728949">
          <w:marLeft w:val="0"/>
          <w:marRight w:val="0"/>
          <w:marTop w:val="0"/>
          <w:marBottom w:val="0"/>
          <w:divBdr>
            <w:top w:val="none" w:sz="0" w:space="0" w:color="auto"/>
            <w:left w:val="none" w:sz="0" w:space="0" w:color="auto"/>
            <w:bottom w:val="none" w:sz="0" w:space="0" w:color="auto"/>
            <w:right w:val="none" w:sz="0" w:space="0" w:color="auto"/>
          </w:divBdr>
        </w:div>
        <w:div w:id="1337420415">
          <w:marLeft w:val="0"/>
          <w:marRight w:val="0"/>
          <w:marTop w:val="0"/>
          <w:marBottom w:val="0"/>
          <w:divBdr>
            <w:top w:val="none" w:sz="0" w:space="0" w:color="auto"/>
            <w:left w:val="none" w:sz="0" w:space="0" w:color="auto"/>
            <w:bottom w:val="none" w:sz="0" w:space="0" w:color="auto"/>
            <w:right w:val="none" w:sz="0" w:space="0" w:color="auto"/>
          </w:divBdr>
        </w:div>
        <w:div w:id="585648979">
          <w:marLeft w:val="0"/>
          <w:marRight w:val="0"/>
          <w:marTop w:val="0"/>
          <w:marBottom w:val="0"/>
          <w:divBdr>
            <w:top w:val="none" w:sz="0" w:space="0" w:color="auto"/>
            <w:left w:val="none" w:sz="0" w:space="0" w:color="auto"/>
            <w:bottom w:val="none" w:sz="0" w:space="0" w:color="auto"/>
            <w:right w:val="none" w:sz="0" w:space="0" w:color="auto"/>
          </w:divBdr>
        </w:div>
        <w:div w:id="1025835022">
          <w:marLeft w:val="0"/>
          <w:marRight w:val="0"/>
          <w:marTop w:val="0"/>
          <w:marBottom w:val="0"/>
          <w:divBdr>
            <w:top w:val="none" w:sz="0" w:space="0" w:color="auto"/>
            <w:left w:val="none" w:sz="0" w:space="0" w:color="auto"/>
            <w:bottom w:val="none" w:sz="0" w:space="0" w:color="auto"/>
            <w:right w:val="none" w:sz="0" w:space="0" w:color="auto"/>
          </w:divBdr>
        </w:div>
        <w:div w:id="266812430">
          <w:marLeft w:val="0"/>
          <w:marRight w:val="0"/>
          <w:marTop w:val="0"/>
          <w:marBottom w:val="0"/>
          <w:divBdr>
            <w:top w:val="none" w:sz="0" w:space="0" w:color="auto"/>
            <w:left w:val="none" w:sz="0" w:space="0" w:color="auto"/>
            <w:bottom w:val="none" w:sz="0" w:space="0" w:color="auto"/>
            <w:right w:val="none" w:sz="0" w:space="0" w:color="auto"/>
          </w:divBdr>
        </w:div>
        <w:div w:id="1890218844">
          <w:marLeft w:val="0"/>
          <w:marRight w:val="0"/>
          <w:marTop w:val="0"/>
          <w:marBottom w:val="0"/>
          <w:divBdr>
            <w:top w:val="none" w:sz="0" w:space="0" w:color="auto"/>
            <w:left w:val="none" w:sz="0" w:space="0" w:color="auto"/>
            <w:bottom w:val="none" w:sz="0" w:space="0" w:color="auto"/>
            <w:right w:val="none" w:sz="0" w:space="0" w:color="auto"/>
          </w:divBdr>
        </w:div>
        <w:div w:id="909271104">
          <w:marLeft w:val="0"/>
          <w:marRight w:val="0"/>
          <w:marTop w:val="0"/>
          <w:marBottom w:val="0"/>
          <w:divBdr>
            <w:top w:val="none" w:sz="0" w:space="0" w:color="auto"/>
            <w:left w:val="none" w:sz="0" w:space="0" w:color="auto"/>
            <w:bottom w:val="none" w:sz="0" w:space="0" w:color="auto"/>
            <w:right w:val="none" w:sz="0" w:space="0" w:color="auto"/>
          </w:divBdr>
        </w:div>
        <w:div w:id="570769748">
          <w:marLeft w:val="0"/>
          <w:marRight w:val="0"/>
          <w:marTop w:val="0"/>
          <w:marBottom w:val="0"/>
          <w:divBdr>
            <w:top w:val="none" w:sz="0" w:space="0" w:color="auto"/>
            <w:left w:val="none" w:sz="0" w:space="0" w:color="auto"/>
            <w:bottom w:val="none" w:sz="0" w:space="0" w:color="auto"/>
            <w:right w:val="none" w:sz="0" w:space="0" w:color="auto"/>
          </w:divBdr>
        </w:div>
        <w:div w:id="1493177651">
          <w:marLeft w:val="0"/>
          <w:marRight w:val="0"/>
          <w:marTop w:val="0"/>
          <w:marBottom w:val="0"/>
          <w:divBdr>
            <w:top w:val="none" w:sz="0" w:space="0" w:color="auto"/>
            <w:left w:val="none" w:sz="0" w:space="0" w:color="auto"/>
            <w:bottom w:val="none" w:sz="0" w:space="0" w:color="auto"/>
            <w:right w:val="none" w:sz="0" w:space="0" w:color="auto"/>
          </w:divBdr>
        </w:div>
        <w:div w:id="1094520413">
          <w:marLeft w:val="0"/>
          <w:marRight w:val="0"/>
          <w:marTop w:val="0"/>
          <w:marBottom w:val="0"/>
          <w:divBdr>
            <w:top w:val="none" w:sz="0" w:space="0" w:color="auto"/>
            <w:left w:val="none" w:sz="0" w:space="0" w:color="auto"/>
            <w:bottom w:val="none" w:sz="0" w:space="0" w:color="auto"/>
            <w:right w:val="none" w:sz="0" w:space="0" w:color="auto"/>
          </w:divBdr>
        </w:div>
        <w:div w:id="2146117351">
          <w:marLeft w:val="0"/>
          <w:marRight w:val="0"/>
          <w:marTop w:val="0"/>
          <w:marBottom w:val="0"/>
          <w:divBdr>
            <w:top w:val="none" w:sz="0" w:space="0" w:color="auto"/>
            <w:left w:val="none" w:sz="0" w:space="0" w:color="auto"/>
            <w:bottom w:val="none" w:sz="0" w:space="0" w:color="auto"/>
            <w:right w:val="none" w:sz="0" w:space="0" w:color="auto"/>
          </w:divBdr>
        </w:div>
        <w:div w:id="261189826">
          <w:marLeft w:val="0"/>
          <w:marRight w:val="0"/>
          <w:marTop w:val="0"/>
          <w:marBottom w:val="0"/>
          <w:divBdr>
            <w:top w:val="none" w:sz="0" w:space="0" w:color="auto"/>
            <w:left w:val="none" w:sz="0" w:space="0" w:color="auto"/>
            <w:bottom w:val="none" w:sz="0" w:space="0" w:color="auto"/>
            <w:right w:val="none" w:sz="0" w:space="0" w:color="auto"/>
          </w:divBdr>
        </w:div>
        <w:div w:id="1824002647">
          <w:marLeft w:val="0"/>
          <w:marRight w:val="0"/>
          <w:marTop w:val="0"/>
          <w:marBottom w:val="0"/>
          <w:divBdr>
            <w:top w:val="none" w:sz="0" w:space="0" w:color="auto"/>
            <w:left w:val="none" w:sz="0" w:space="0" w:color="auto"/>
            <w:bottom w:val="none" w:sz="0" w:space="0" w:color="auto"/>
            <w:right w:val="none" w:sz="0" w:space="0" w:color="auto"/>
          </w:divBdr>
        </w:div>
        <w:div w:id="556016663">
          <w:marLeft w:val="0"/>
          <w:marRight w:val="0"/>
          <w:marTop w:val="0"/>
          <w:marBottom w:val="0"/>
          <w:divBdr>
            <w:top w:val="none" w:sz="0" w:space="0" w:color="auto"/>
            <w:left w:val="none" w:sz="0" w:space="0" w:color="auto"/>
            <w:bottom w:val="none" w:sz="0" w:space="0" w:color="auto"/>
            <w:right w:val="none" w:sz="0" w:space="0" w:color="auto"/>
          </w:divBdr>
        </w:div>
        <w:div w:id="595089878">
          <w:marLeft w:val="0"/>
          <w:marRight w:val="0"/>
          <w:marTop w:val="0"/>
          <w:marBottom w:val="0"/>
          <w:divBdr>
            <w:top w:val="none" w:sz="0" w:space="0" w:color="auto"/>
            <w:left w:val="none" w:sz="0" w:space="0" w:color="auto"/>
            <w:bottom w:val="none" w:sz="0" w:space="0" w:color="auto"/>
            <w:right w:val="none" w:sz="0" w:space="0" w:color="auto"/>
          </w:divBdr>
        </w:div>
        <w:div w:id="2009408221">
          <w:marLeft w:val="0"/>
          <w:marRight w:val="0"/>
          <w:marTop w:val="0"/>
          <w:marBottom w:val="0"/>
          <w:divBdr>
            <w:top w:val="none" w:sz="0" w:space="0" w:color="auto"/>
            <w:left w:val="none" w:sz="0" w:space="0" w:color="auto"/>
            <w:bottom w:val="none" w:sz="0" w:space="0" w:color="auto"/>
            <w:right w:val="none" w:sz="0" w:space="0" w:color="auto"/>
          </w:divBdr>
        </w:div>
        <w:div w:id="363942845">
          <w:marLeft w:val="0"/>
          <w:marRight w:val="0"/>
          <w:marTop w:val="0"/>
          <w:marBottom w:val="0"/>
          <w:divBdr>
            <w:top w:val="none" w:sz="0" w:space="0" w:color="auto"/>
            <w:left w:val="none" w:sz="0" w:space="0" w:color="auto"/>
            <w:bottom w:val="none" w:sz="0" w:space="0" w:color="auto"/>
            <w:right w:val="none" w:sz="0" w:space="0" w:color="auto"/>
          </w:divBdr>
        </w:div>
        <w:div w:id="704906460">
          <w:marLeft w:val="0"/>
          <w:marRight w:val="0"/>
          <w:marTop w:val="0"/>
          <w:marBottom w:val="0"/>
          <w:divBdr>
            <w:top w:val="none" w:sz="0" w:space="0" w:color="auto"/>
            <w:left w:val="none" w:sz="0" w:space="0" w:color="auto"/>
            <w:bottom w:val="none" w:sz="0" w:space="0" w:color="auto"/>
            <w:right w:val="none" w:sz="0" w:space="0" w:color="auto"/>
          </w:divBdr>
        </w:div>
        <w:div w:id="2031830335">
          <w:marLeft w:val="0"/>
          <w:marRight w:val="0"/>
          <w:marTop w:val="0"/>
          <w:marBottom w:val="0"/>
          <w:divBdr>
            <w:top w:val="none" w:sz="0" w:space="0" w:color="auto"/>
            <w:left w:val="none" w:sz="0" w:space="0" w:color="auto"/>
            <w:bottom w:val="none" w:sz="0" w:space="0" w:color="auto"/>
            <w:right w:val="none" w:sz="0" w:space="0" w:color="auto"/>
          </w:divBdr>
        </w:div>
        <w:div w:id="507519549">
          <w:marLeft w:val="0"/>
          <w:marRight w:val="0"/>
          <w:marTop w:val="0"/>
          <w:marBottom w:val="0"/>
          <w:divBdr>
            <w:top w:val="none" w:sz="0" w:space="0" w:color="auto"/>
            <w:left w:val="none" w:sz="0" w:space="0" w:color="auto"/>
            <w:bottom w:val="none" w:sz="0" w:space="0" w:color="auto"/>
            <w:right w:val="none" w:sz="0" w:space="0" w:color="auto"/>
          </w:divBdr>
        </w:div>
        <w:div w:id="250118058">
          <w:marLeft w:val="0"/>
          <w:marRight w:val="0"/>
          <w:marTop w:val="0"/>
          <w:marBottom w:val="0"/>
          <w:divBdr>
            <w:top w:val="none" w:sz="0" w:space="0" w:color="auto"/>
            <w:left w:val="none" w:sz="0" w:space="0" w:color="auto"/>
            <w:bottom w:val="none" w:sz="0" w:space="0" w:color="auto"/>
            <w:right w:val="none" w:sz="0" w:space="0" w:color="auto"/>
          </w:divBdr>
        </w:div>
        <w:div w:id="1305430229">
          <w:marLeft w:val="0"/>
          <w:marRight w:val="0"/>
          <w:marTop w:val="0"/>
          <w:marBottom w:val="0"/>
          <w:divBdr>
            <w:top w:val="none" w:sz="0" w:space="0" w:color="auto"/>
            <w:left w:val="none" w:sz="0" w:space="0" w:color="auto"/>
            <w:bottom w:val="none" w:sz="0" w:space="0" w:color="auto"/>
            <w:right w:val="none" w:sz="0" w:space="0" w:color="auto"/>
          </w:divBdr>
        </w:div>
        <w:div w:id="564528476">
          <w:marLeft w:val="0"/>
          <w:marRight w:val="0"/>
          <w:marTop w:val="0"/>
          <w:marBottom w:val="0"/>
          <w:divBdr>
            <w:top w:val="none" w:sz="0" w:space="0" w:color="auto"/>
            <w:left w:val="none" w:sz="0" w:space="0" w:color="auto"/>
            <w:bottom w:val="none" w:sz="0" w:space="0" w:color="auto"/>
            <w:right w:val="none" w:sz="0" w:space="0" w:color="auto"/>
          </w:divBdr>
        </w:div>
        <w:div w:id="645817757">
          <w:marLeft w:val="0"/>
          <w:marRight w:val="0"/>
          <w:marTop w:val="0"/>
          <w:marBottom w:val="0"/>
          <w:divBdr>
            <w:top w:val="none" w:sz="0" w:space="0" w:color="auto"/>
            <w:left w:val="none" w:sz="0" w:space="0" w:color="auto"/>
            <w:bottom w:val="none" w:sz="0" w:space="0" w:color="auto"/>
            <w:right w:val="none" w:sz="0" w:space="0" w:color="auto"/>
          </w:divBdr>
        </w:div>
        <w:div w:id="1699350054">
          <w:marLeft w:val="0"/>
          <w:marRight w:val="0"/>
          <w:marTop w:val="0"/>
          <w:marBottom w:val="0"/>
          <w:divBdr>
            <w:top w:val="none" w:sz="0" w:space="0" w:color="auto"/>
            <w:left w:val="none" w:sz="0" w:space="0" w:color="auto"/>
            <w:bottom w:val="none" w:sz="0" w:space="0" w:color="auto"/>
            <w:right w:val="none" w:sz="0" w:space="0" w:color="auto"/>
          </w:divBdr>
        </w:div>
        <w:div w:id="1749229885">
          <w:marLeft w:val="0"/>
          <w:marRight w:val="0"/>
          <w:marTop w:val="0"/>
          <w:marBottom w:val="0"/>
          <w:divBdr>
            <w:top w:val="none" w:sz="0" w:space="0" w:color="auto"/>
            <w:left w:val="none" w:sz="0" w:space="0" w:color="auto"/>
            <w:bottom w:val="none" w:sz="0" w:space="0" w:color="auto"/>
            <w:right w:val="none" w:sz="0" w:space="0" w:color="auto"/>
          </w:divBdr>
        </w:div>
        <w:div w:id="619459608">
          <w:marLeft w:val="0"/>
          <w:marRight w:val="0"/>
          <w:marTop w:val="0"/>
          <w:marBottom w:val="0"/>
          <w:divBdr>
            <w:top w:val="none" w:sz="0" w:space="0" w:color="auto"/>
            <w:left w:val="none" w:sz="0" w:space="0" w:color="auto"/>
            <w:bottom w:val="none" w:sz="0" w:space="0" w:color="auto"/>
            <w:right w:val="none" w:sz="0" w:space="0" w:color="auto"/>
          </w:divBdr>
        </w:div>
        <w:div w:id="626201029">
          <w:marLeft w:val="0"/>
          <w:marRight w:val="0"/>
          <w:marTop w:val="0"/>
          <w:marBottom w:val="0"/>
          <w:divBdr>
            <w:top w:val="none" w:sz="0" w:space="0" w:color="auto"/>
            <w:left w:val="none" w:sz="0" w:space="0" w:color="auto"/>
            <w:bottom w:val="none" w:sz="0" w:space="0" w:color="auto"/>
            <w:right w:val="none" w:sz="0" w:space="0" w:color="auto"/>
          </w:divBdr>
        </w:div>
        <w:div w:id="860625866">
          <w:marLeft w:val="0"/>
          <w:marRight w:val="0"/>
          <w:marTop w:val="0"/>
          <w:marBottom w:val="0"/>
          <w:divBdr>
            <w:top w:val="none" w:sz="0" w:space="0" w:color="auto"/>
            <w:left w:val="none" w:sz="0" w:space="0" w:color="auto"/>
            <w:bottom w:val="none" w:sz="0" w:space="0" w:color="auto"/>
            <w:right w:val="none" w:sz="0" w:space="0" w:color="auto"/>
          </w:divBdr>
        </w:div>
        <w:div w:id="794981563">
          <w:marLeft w:val="0"/>
          <w:marRight w:val="0"/>
          <w:marTop w:val="0"/>
          <w:marBottom w:val="0"/>
          <w:divBdr>
            <w:top w:val="none" w:sz="0" w:space="0" w:color="auto"/>
            <w:left w:val="none" w:sz="0" w:space="0" w:color="auto"/>
            <w:bottom w:val="none" w:sz="0" w:space="0" w:color="auto"/>
            <w:right w:val="none" w:sz="0" w:space="0" w:color="auto"/>
          </w:divBdr>
        </w:div>
        <w:div w:id="1406685441">
          <w:marLeft w:val="0"/>
          <w:marRight w:val="0"/>
          <w:marTop w:val="0"/>
          <w:marBottom w:val="0"/>
          <w:divBdr>
            <w:top w:val="none" w:sz="0" w:space="0" w:color="auto"/>
            <w:left w:val="none" w:sz="0" w:space="0" w:color="auto"/>
            <w:bottom w:val="none" w:sz="0" w:space="0" w:color="auto"/>
            <w:right w:val="none" w:sz="0" w:space="0" w:color="auto"/>
          </w:divBdr>
        </w:div>
        <w:div w:id="695618792">
          <w:marLeft w:val="0"/>
          <w:marRight w:val="0"/>
          <w:marTop w:val="0"/>
          <w:marBottom w:val="0"/>
          <w:divBdr>
            <w:top w:val="none" w:sz="0" w:space="0" w:color="auto"/>
            <w:left w:val="none" w:sz="0" w:space="0" w:color="auto"/>
            <w:bottom w:val="none" w:sz="0" w:space="0" w:color="auto"/>
            <w:right w:val="none" w:sz="0" w:space="0" w:color="auto"/>
          </w:divBdr>
        </w:div>
        <w:div w:id="211767136">
          <w:marLeft w:val="0"/>
          <w:marRight w:val="0"/>
          <w:marTop w:val="0"/>
          <w:marBottom w:val="0"/>
          <w:divBdr>
            <w:top w:val="none" w:sz="0" w:space="0" w:color="auto"/>
            <w:left w:val="none" w:sz="0" w:space="0" w:color="auto"/>
            <w:bottom w:val="none" w:sz="0" w:space="0" w:color="auto"/>
            <w:right w:val="none" w:sz="0" w:space="0" w:color="auto"/>
          </w:divBdr>
        </w:div>
        <w:div w:id="1160121713">
          <w:marLeft w:val="0"/>
          <w:marRight w:val="0"/>
          <w:marTop w:val="0"/>
          <w:marBottom w:val="0"/>
          <w:divBdr>
            <w:top w:val="none" w:sz="0" w:space="0" w:color="auto"/>
            <w:left w:val="none" w:sz="0" w:space="0" w:color="auto"/>
            <w:bottom w:val="none" w:sz="0" w:space="0" w:color="auto"/>
            <w:right w:val="none" w:sz="0" w:space="0" w:color="auto"/>
          </w:divBdr>
        </w:div>
        <w:div w:id="558974794">
          <w:marLeft w:val="0"/>
          <w:marRight w:val="0"/>
          <w:marTop w:val="0"/>
          <w:marBottom w:val="0"/>
          <w:divBdr>
            <w:top w:val="none" w:sz="0" w:space="0" w:color="auto"/>
            <w:left w:val="none" w:sz="0" w:space="0" w:color="auto"/>
            <w:bottom w:val="none" w:sz="0" w:space="0" w:color="auto"/>
            <w:right w:val="none" w:sz="0" w:space="0" w:color="auto"/>
          </w:divBdr>
        </w:div>
        <w:div w:id="6442109">
          <w:marLeft w:val="0"/>
          <w:marRight w:val="0"/>
          <w:marTop w:val="0"/>
          <w:marBottom w:val="0"/>
          <w:divBdr>
            <w:top w:val="none" w:sz="0" w:space="0" w:color="auto"/>
            <w:left w:val="none" w:sz="0" w:space="0" w:color="auto"/>
            <w:bottom w:val="none" w:sz="0" w:space="0" w:color="auto"/>
            <w:right w:val="none" w:sz="0" w:space="0" w:color="auto"/>
          </w:divBdr>
        </w:div>
        <w:div w:id="1985574041">
          <w:marLeft w:val="0"/>
          <w:marRight w:val="0"/>
          <w:marTop w:val="0"/>
          <w:marBottom w:val="0"/>
          <w:divBdr>
            <w:top w:val="none" w:sz="0" w:space="0" w:color="auto"/>
            <w:left w:val="none" w:sz="0" w:space="0" w:color="auto"/>
            <w:bottom w:val="none" w:sz="0" w:space="0" w:color="auto"/>
            <w:right w:val="none" w:sz="0" w:space="0" w:color="auto"/>
          </w:divBdr>
        </w:div>
        <w:div w:id="751658125">
          <w:marLeft w:val="0"/>
          <w:marRight w:val="0"/>
          <w:marTop w:val="0"/>
          <w:marBottom w:val="0"/>
          <w:divBdr>
            <w:top w:val="none" w:sz="0" w:space="0" w:color="auto"/>
            <w:left w:val="none" w:sz="0" w:space="0" w:color="auto"/>
            <w:bottom w:val="none" w:sz="0" w:space="0" w:color="auto"/>
            <w:right w:val="none" w:sz="0" w:space="0" w:color="auto"/>
          </w:divBdr>
        </w:div>
        <w:div w:id="562175735">
          <w:marLeft w:val="0"/>
          <w:marRight w:val="0"/>
          <w:marTop w:val="0"/>
          <w:marBottom w:val="0"/>
          <w:divBdr>
            <w:top w:val="none" w:sz="0" w:space="0" w:color="auto"/>
            <w:left w:val="none" w:sz="0" w:space="0" w:color="auto"/>
            <w:bottom w:val="none" w:sz="0" w:space="0" w:color="auto"/>
            <w:right w:val="none" w:sz="0" w:space="0" w:color="auto"/>
          </w:divBdr>
        </w:div>
        <w:div w:id="157888122">
          <w:marLeft w:val="0"/>
          <w:marRight w:val="0"/>
          <w:marTop w:val="0"/>
          <w:marBottom w:val="0"/>
          <w:divBdr>
            <w:top w:val="none" w:sz="0" w:space="0" w:color="auto"/>
            <w:left w:val="none" w:sz="0" w:space="0" w:color="auto"/>
            <w:bottom w:val="none" w:sz="0" w:space="0" w:color="auto"/>
            <w:right w:val="none" w:sz="0" w:space="0" w:color="auto"/>
          </w:divBdr>
        </w:div>
        <w:div w:id="657920196">
          <w:marLeft w:val="0"/>
          <w:marRight w:val="0"/>
          <w:marTop w:val="0"/>
          <w:marBottom w:val="0"/>
          <w:divBdr>
            <w:top w:val="none" w:sz="0" w:space="0" w:color="auto"/>
            <w:left w:val="none" w:sz="0" w:space="0" w:color="auto"/>
            <w:bottom w:val="none" w:sz="0" w:space="0" w:color="auto"/>
            <w:right w:val="none" w:sz="0" w:space="0" w:color="auto"/>
          </w:divBdr>
        </w:div>
        <w:div w:id="1076825911">
          <w:marLeft w:val="0"/>
          <w:marRight w:val="0"/>
          <w:marTop w:val="0"/>
          <w:marBottom w:val="0"/>
          <w:divBdr>
            <w:top w:val="none" w:sz="0" w:space="0" w:color="auto"/>
            <w:left w:val="none" w:sz="0" w:space="0" w:color="auto"/>
            <w:bottom w:val="none" w:sz="0" w:space="0" w:color="auto"/>
            <w:right w:val="none" w:sz="0" w:space="0" w:color="auto"/>
          </w:divBdr>
        </w:div>
        <w:div w:id="1117986970">
          <w:marLeft w:val="0"/>
          <w:marRight w:val="0"/>
          <w:marTop w:val="0"/>
          <w:marBottom w:val="0"/>
          <w:divBdr>
            <w:top w:val="none" w:sz="0" w:space="0" w:color="auto"/>
            <w:left w:val="none" w:sz="0" w:space="0" w:color="auto"/>
            <w:bottom w:val="none" w:sz="0" w:space="0" w:color="auto"/>
            <w:right w:val="none" w:sz="0" w:space="0" w:color="auto"/>
          </w:divBdr>
        </w:div>
        <w:div w:id="93390022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omments" Target="commen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DFE21C-1EE7-468A-952F-4248B9CC5D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1704</Words>
  <Characters>9715</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11397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dc:creator>
  <cp:lastModifiedBy> M. Lane</cp:lastModifiedBy>
  <cp:revision>2</cp:revision>
  <cp:lastPrinted>2009-12-10T07:06:00Z</cp:lastPrinted>
  <dcterms:created xsi:type="dcterms:W3CDTF">2010-01-06T17:31:00Z</dcterms:created>
  <dcterms:modified xsi:type="dcterms:W3CDTF">2010-01-06T17:31:00Z</dcterms:modified>
</cp:coreProperties>
</file>